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5DE5D5" w14:textId="77777777" w:rsidR="00F34A96" w:rsidRPr="0078339D" w:rsidRDefault="00F34A96" w:rsidP="00F34A96">
      <w:pPr>
        <w:spacing w:after="0" w:line="240" w:lineRule="auto"/>
        <w:jc w:val="center"/>
        <w:rPr>
          <w:rFonts w:ascii="Times New Roman" w:eastAsia="Times New Roman" w:hAnsi="Times New Roman" w:cs="Times New Roman"/>
          <w:b/>
          <w:bCs/>
          <w:color w:val="000000" w:themeColor="text1"/>
          <w:sz w:val="24"/>
          <w:szCs w:val="24"/>
        </w:rPr>
      </w:pPr>
      <w:r w:rsidRPr="0078339D">
        <w:rPr>
          <w:rFonts w:ascii="Times New Roman" w:eastAsia="Times New Roman" w:hAnsi="Times New Roman" w:cs="Times New Roman"/>
          <w:b/>
          <w:bCs/>
          <w:color w:val="000000" w:themeColor="text1"/>
          <w:sz w:val="24"/>
          <w:szCs w:val="24"/>
        </w:rPr>
        <w:t>Community-Based Violence Prevention and Intervention Program (CB-VIP)</w:t>
      </w:r>
    </w:p>
    <w:p w14:paraId="51471277" w14:textId="77777777" w:rsidR="00F34A96" w:rsidRPr="0078339D" w:rsidRDefault="00F34A96" w:rsidP="00F34A96">
      <w:pPr>
        <w:spacing w:after="0" w:line="240" w:lineRule="auto"/>
        <w:jc w:val="center"/>
        <w:rPr>
          <w:rFonts w:ascii="Times New Roman" w:eastAsia="Times New Roman" w:hAnsi="Times New Roman" w:cs="Times New Roman"/>
          <w:b/>
          <w:bCs/>
          <w:color w:val="000000" w:themeColor="text1"/>
          <w:sz w:val="24"/>
          <w:szCs w:val="24"/>
        </w:rPr>
      </w:pPr>
      <w:r w:rsidRPr="0078339D">
        <w:rPr>
          <w:rFonts w:ascii="Times New Roman" w:eastAsia="Times New Roman" w:hAnsi="Times New Roman" w:cs="Times New Roman"/>
          <w:b/>
          <w:bCs/>
          <w:color w:val="000000" w:themeColor="text1"/>
          <w:sz w:val="24"/>
          <w:szCs w:val="24"/>
        </w:rPr>
        <w:t>Performance Metrics Template</w:t>
      </w:r>
    </w:p>
    <w:p w14:paraId="2E9C4343" w14:textId="38DC607D" w:rsidR="00F34A96" w:rsidRPr="0078339D" w:rsidRDefault="00F34A96" w:rsidP="215AE46A">
      <w:pPr>
        <w:spacing w:after="0" w:line="240" w:lineRule="auto"/>
        <w:jc w:val="center"/>
        <w:rPr>
          <w:rFonts w:ascii="Times New Roman" w:eastAsia="Times New Roman" w:hAnsi="Times New Roman" w:cs="Times New Roman"/>
          <w:b/>
          <w:bCs/>
          <w:color w:val="000000" w:themeColor="text1"/>
          <w:sz w:val="24"/>
          <w:szCs w:val="24"/>
        </w:rPr>
      </w:pPr>
      <w:r w:rsidRPr="215AE46A">
        <w:rPr>
          <w:rFonts w:ascii="Times New Roman" w:eastAsia="Times New Roman" w:hAnsi="Times New Roman" w:cs="Times New Roman"/>
          <w:b/>
          <w:bCs/>
          <w:color w:val="000000" w:themeColor="text1"/>
          <w:sz w:val="24"/>
          <w:szCs w:val="24"/>
        </w:rPr>
        <w:t xml:space="preserve">NOFO # </w:t>
      </w:r>
      <w:r w:rsidR="39DB34EE" w:rsidRPr="215AE46A">
        <w:rPr>
          <w:rFonts w:ascii="Times New Roman" w:eastAsia="Times New Roman" w:hAnsi="Times New Roman" w:cs="Times New Roman"/>
          <w:b/>
          <w:bCs/>
          <w:color w:val="000000" w:themeColor="text1"/>
          <w:sz w:val="24"/>
          <w:szCs w:val="24"/>
        </w:rPr>
        <w:t>2117-0501</w:t>
      </w:r>
    </w:p>
    <w:p w14:paraId="3BCD27A0" w14:textId="77777777" w:rsidR="00F34A96" w:rsidRPr="0078339D" w:rsidRDefault="00F34A96" w:rsidP="00F34A96">
      <w:pPr>
        <w:rPr>
          <w:rFonts w:ascii="Times New Roman" w:hAnsi="Times New Roman" w:cs="Times New Roman"/>
          <w:i/>
          <w:iCs/>
          <w:sz w:val="24"/>
          <w:szCs w:val="24"/>
        </w:rPr>
      </w:pPr>
    </w:p>
    <w:tbl>
      <w:tblPr>
        <w:tblStyle w:val="TableGrid"/>
        <w:tblW w:w="0" w:type="auto"/>
        <w:tblLayout w:type="fixed"/>
        <w:tblLook w:val="04A0" w:firstRow="1" w:lastRow="0" w:firstColumn="1" w:lastColumn="0" w:noHBand="0" w:noVBand="1"/>
      </w:tblPr>
      <w:tblGrid>
        <w:gridCol w:w="2610"/>
        <w:gridCol w:w="6375"/>
      </w:tblGrid>
      <w:tr w:rsidR="00F34A96" w:rsidRPr="0078339D" w14:paraId="10758E06" w14:textId="77777777" w:rsidTr="0043657B">
        <w:trPr>
          <w:trHeight w:val="300"/>
        </w:trPr>
        <w:tc>
          <w:tcPr>
            <w:tcW w:w="2610" w:type="dxa"/>
            <w:tcMar>
              <w:left w:w="108" w:type="dxa"/>
              <w:right w:w="108" w:type="dxa"/>
            </w:tcMar>
          </w:tcPr>
          <w:p w14:paraId="4875E723" w14:textId="77777777" w:rsidR="00F34A96" w:rsidRPr="0078339D" w:rsidRDefault="00F34A96" w:rsidP="0043657B">
            <w:pPr>
              <w:jc w:val="right"/>
              <w:rPr>
                <w:rFonts w:ascii="Times New Roman" w:hAnsi="Times New Roman" w:cs="Times New Roman"/>
                <w:sz w:val="24"/>
                <w:szCs w:val="24"/>
              </w:rPr>
            </w:pPr>
            <w:r w:rsidRPr="0078339D">
              <w:rPr>
                <w:rFonts w:ascii="Times New Roman" w:eastAsia="Times New Roman" w:hAnsi="Times New Roman" w:cs="Times New Roman"/>
                <w:color w:val="000000" w:themeColor="text1"/>
                <w:sz w:val="24"/>
                <w:szCs w:val="24"/>
              </w:rPr>
              <w:t>Name of Program</w:t>
            </w:r>
          </w:p>
        </w:tc>
        <w:tc>
          <w:tcPr>
            <w:tcW w:w="6375" w:type="dxa"/>
            <w:tcMar>
              <w:left w:w="108" w:type="dxa"/>
              <w:right w:w="108" w:type="dxa"/>
            </w:tcMar>
          </w:tcPr>
          <w:p w14:paraId="6E310487" w14:textId="77777777" w:rsidR="00F34A96" w:rsidRPr="00377E7B" w:rsidRDefault="00F34A96" w:rsidP="0043657B">
            <w:pPr>
              <w:jc w:val="center"/>
              <w:rPr>
                <w:rFonts w:ascii="Times New Roman" w:eastAsia="Times New Roman" w:hAnsi="Times New Roman" w:cs="Times New Roman"/>
                <w:color w:val="000000" w:themeColor="text1"/>
                <w:sz w:val="18"/>
                <w:szCs w:val="18"/>
              </w:rPr>
            </w:pPr>
            <w:r w:rsidRPr="0078339D">
              <w:rPr>
                <w:rFonts w:ascii="Times New Roman" w:eastAsia="Times New Roman" w:hAnsi="Times New Roman" w:cs="Times New Roman"/>
                <w:color w:val="000000" w:themeColor="text1"/>
                <w:sz w:val="24"/>
                <w:szCs w:val="24"/>
              </w:rPr>
              <w:t xml:space="preserve"> </w:t>
            </w:r>
            <w:r w:rsidRPr="00377E7B">
              <w:rPr>
                <w:rFonts w:ascii="Times New Roman" w:eastAsia="Times New Roman" w:hAnsi="Times New Roman" w:cs="Times New Roman"/>
                <w:color w:val="000000" w:themeColor="text1"/>
                <w:sz w:val="18"/>
                <w:szCs w:val="18"/>
              </w:rPr>
              <w:t>Community-Based Violence Prevention and Intervention Program (CB-VIP)</w:t>
            </w:r>
          </w:p>
          <w:p w14:paraId="69878E93" w14:textId="77777777" w:rsidR="00F34A96" w:rsidRPr="0078339D" w:rsidRDefault="00F34A96" w:rsidP="0043657B">
            <w:pPr>
              <w:rPr>
                <w:rFonts w:ascii="Times New Roman" w:hAnsi="Times New Roman" w:cs="Times New Roman"/>
                <w:sz w:val="24"/>
                <w:szCs w:val="24"/>
              </w:rPr>
            </w:pPr>
          </w:p>
        </w:tc>
      </w:tr>
      <w:tr w:rsidR="00F34A96" w:rsidRPr="0078339D" w14:paraId="085A3D75" w14:textId="77777777" w:rsidTr="0043657B">
        <w:trPr>
          <w:trHeight w:val="300"/>
        </w:trPr>
        <w:tc>
          <w:tcPr>
            <w:tcW w:w="2610" w:type="dxa"/>
            <w:tcMar>
              <w:left w:w="108" w:type="dxa"/>
              <w:right w:w="108" w:type="dxa"/>
            </w:tcMar>
          </w:tcPr>
          <w:p w14:paraId="08D62FE2" w14:textId="77777777" w:rsidR="00F34A96" w:rsidRPr="0078339D" w:rsidRDefault="00F34A96" w:rsidP="0043657B">
            <w:pPr>
              <w:jc w:val="right"/>
              <w:rPr>
                <w:rFonts w:ascii="Times New Roman" w:hAnsi="Times New Roman" w:cs="Times New Roman"/>
                <w:sz w:val="24"/>
                <w:szCs w:val="24"/>
              </w:rPr>
            </w:pPr>
            <w:r w:rsidRPr="0078339D">
              <w:rPr>
                <w:rFonts w:ascii="Times New Roman" w:eastAsia="Times New Roman" w:hAnsi="Times New Roman" w:cs="Times New Roman"/>
                <w:color w:val="000000" w:themeColor="text1"/>
                <w:sz w:val="24"/>
                <w:szCs w:val="24"/>
              </w:rPr>
              <w:t>Name of Organization</w:t>
            </w:r>
            <w:r>
              <w:rPr>
                <w:rFonts w:ascii="Times New Roman" w:eastAsia="Times New Roman" w:hAnsi="Times New Roman" w:cs="Times New Roman"/>
                <w:color w:val="000000" w:themeColor="text1"/>
                <w:sz w:val="24"/>
                <w:szCs w:val="24"/>
              </w:rPr>
              <w:t>/UEI:</w:t>
            </w:r>
            <w:r w:rsidRPr="0078339D">
              <w:rPr>
                <w:rFonts w:ascii="Times New Roman" w:eastAsia="Times New Roman" w:hAnsi="Times New Roman" w:cs="Times New Roman"/>
                <w:color w:val="000000" w:themeColor="text1"/>
                <w:sz w:val="24"/>
                <w:szCs w:val="24"/>
              </w:rPr>
              <w:t xml:space="preserve"> </w:t>
            </w:r>
          </w:p>
        </w:tc>
        <w:tc>
          <w:tcPr>
            <w:tcW w:w="6375" w:type="dxa"/>
            <w:tcMar>
              <w:left w:w="108" w:type="dxa"/>
              <w:right w:w="108" w:type="dxa"/>
            </w:tcMar>
          </w:tcPr>
          <w:p w14:paraId="1BF7B151" w14:textId="77777777" w:rsidR="00F34A96" w:rsidRPr="0078339D" w:rsidRDefault="00F34A96" w:rsidP="0043657B">
            <w:pPr>
              <w:rPr>
                <w:rFonts w:ascii="Times New Roman" w:hAnsi="Times New Roman" w:cs="Times New Roman"/>
                <w:sz w:val="24"/>
                <w:szCs w:val="24"/>
              </w:rPr>
            </w:pPr>
            <w:r w:rsidRPr="0078339D">
              <w:rPr>
                <w:rFonts w:ascii="Times New Roman" w:eastAsia="Times New Roman" w:hAnsi="Times New Roman" w:cs="Times New Roman"/>
                <w:color w:val="000000" w:themeColor="text1"/>
                <w:sz w:val="24"/>
                <w:szCs w:val="24"/>
              </w:rPr>
              <w:t xml:space="preserve"> </w:t>
            </w:r>
          </w:p>
        </w:tc>
      </w:tr>
      <w:tr w:rsidR="00F34A96" w:rsidRPr="0078339D" w14:paraId="3C083C41" w14:textId="77777777" w:rsidTr="0043657B">
        <w:trPr>
          <w:trHeight w:val="300"/>
        </w:trPr>
        <w:tc>
          <w:tcPr>
            <w:tcW w:w="2610" w:type="dxa"/>
            <w:tcMar>
              <w:left w:w="108" w:type="dxa"/>
              <w:right w:w="108" w:type="dxa"/>
            </w:tcMar>
          </w:tcPr>
          <w:p w14:paraId="08F45A7E" w14:textId="77777777" w:rsidR="00F34A96" w:rsidRPr="0078339D" w:rsidRDefault="00F34A96" w:rsidP="0043657B">
            <w:pPr>
              <w:jc w:val="right"/>
              <w:rPr>
                <w:rFonts w:ascii="Times New Roman" w:hAnsi="Times New Roman" w:cs="Times New Roman"/>
                <w:sz w:val="24"/>
                <w:szCs w:val="24"/>
              </w:rPr>
            </w:pPr>
            <w:r w:rsidRPr="0078339D">
              <w:rPr>
                <w:rFonts w:ascii="Times New Roman" w:eastAsia="Times New Roman" w:hAnsi="Times New Roman" w:cs="Times New Roman"/>
                <w:color w:val="000000" w:themeColor="text1"/>
                <w:sz w:val="24"/>
                <w:szCs w:val="24"/>
              </w:rPr>
              <w:t xml:space="preserve">GATA ID # </w:t>
            </w:r>
          </w:p>
        </w:tc>
        <w:tc>
          <w:tcPr>
            <w:tcW w:w="6375" w:type="dxa"/>
            <w:tcMar>
              <w:left w:w="108" w:type="dxa"/>
              <w:right w:w="108" w:type="dxa"/>
            </w:tcMar>
          </w:tcPr>
          <w:p w14:paraId="214054F7" w14:textId="77777777" w:rsidR="00F34A96" w:rsidRPr="0078339D" w:rsidRDefault="00F34A96" w:rsidP="0043657B">
            <w:pPr>
              <w:rPr>
                <w:rFonts w:ascii="Times New Roman" w:eastAsia="Times New Roman" w:hAnsi="Times New Roman" w:cs="Times New Roman"/>
                <w:color w:val="000000" w:themeColor="text1"/>
                <w:sz w:val="24"/>
                <w:szCs w:val="24"/>
              </w:rPr>
            </w:pPr>
          </w:p>
        </w:tc>
      </w:tr>
    </w:tbl>
    <w:p w14:paraId="22FC701E" w14:textId="77777777" w:rsidR="00F34A96" w:rsidRPr="0078339D" w:rsidRDefault="00F34A96" w:rsidP="00F34A96">
      <w:pPr>
        <w:rPr>
          <w:rFonts w:ascii="Times New Roman" w:hAnsi="Times New Roman" w:cs="Times New Roman"/>
          <w:i/>
          <w:iCs/>
          <w:sz w:val="24"/>
          <w:szCs w:val="24"/>
        </w:rPr>
      </w:pPr>
    </w:p>
    <w:p w14:paraId="4965F4F5" w14:textId="77777777" w:rsidR="00F34A96" w:rsidRDefault="00F34A96" w:rsidP="00F34A96">
      <w:pPr>
        <w:rPr>
          <w:rFonts w:ascii="Times New Roman" w:hAnsi="Times New Roman" w:cs="Times New Roman"/>
          <w:b/>
          <w:bCs/>
          <w:sz w:val="24"/>
          <w:szCs w:val="24"/>
        </w:rPr>
      </w:pPr>
      <w:r>
        <w:rPr>
          <w:rFonts w:ascii="Times New Roman" w:hAnsi="Times New Roman" w:cs="Times New Roman"/>
          <w:b/>
          <w:bCs/>
          <w:sz w:val="24"/>
          <w:szCs w:val="24"/>
        </w:rPr>
        <w:t xml:space="preserve">Total Possible Score: </w:t>
      </w:r>
      <w:r w:rsidRPr="009F2891">
        <w:rPr>
          <w:rFonts w:ascii="Times New Roman" w:hAnsi="Times New Roman" w:cs="Times New Roman"/>
          <w:sz w:val="24"/>
          <w:szCs w:val="24"/>
        </w:rPr>
        <w:t>10 Points</w:t>
      </w:r>
    </w:p>
    <w:p w14:paraId="67732E79" w14:textId="232AE2D5" w:rsidR="00F34A96" w:rsidRDefault="00F34A96" w:rsidP="215AE46A">
      <w:pPr>
        <w:spacing w:before="100" w:beforeAutospacing="1" w:after="100" w:afterAutospacing="1" w:line="240" w:lineRule="auto"/>
        <w:rPr>
          <w:rFonts w:ascii="Times New Roman" w:eastAsia="Times New Roman" w:hAnsi="Times New Roman" w:cs="Times New Roman"/>
          <w:sz w:val="24"/>
          <w:szCs w:val="24"/>
        </w:rPr>
      </w:pPr>
      <w:r w:rsidRPr="215AE46A">
        <w:rPr>
          <w:rFonts w:ascii="Times New Roman" w:eastAsia="Times New Roman" w:hAnsi="Times New Roman" w:cs="Times New Roman"/>
          <w:b/>
          <w:bCs/>
          <w:sz w:val="24"/>
          <w:szCs w:val="24"/>
        </w:rPr>
        <w:t>Instructions:</w:t>
      </w:r>
      <w:r w:rsidRPr="215AE46A">
        <w:rPr>
          <w:rFonts w:ascii="Times New Roman" w:eastAsia="Times New Roman" w:hAnsi="Times New Roman" w:cs="Times New Roman"/>
          <w:sz w:val="24"/>
          <w:szCs w:val="24"/>
        </w:rPr>
        <w:t xml:space="preserve"> </w:t>
      </w:r>
      <w:r w:rsidRPr="215AE46A">
        <w:rPr>
          <w:rFonts w:ascii="Times New Roman" w:hAnsi="Times New Roman" w:cs="Times New Roman"/>
          <w:sz w:val="24"/>
          <w:szCs w:val="24"/>
        </w:rPr>
        <w:t xml:space="preserve">All applicants must report the required metrics. </w:t>
      </w:r>
      <w:r w:rsidRPr="215AE46A">
        <w:rPr>
          <w:rFonts w:ascii="Times New Roman" w:eastAsia="Times New Roman" w:hAnsi="Times New Roman" w:cs="Times New Roman"/>
          <w:sz w:val="24"/>
          <w:szCs w:val="24"/>
        </w:rPr>
        <w:t>Applicants must select at least</w:t>
      </w:r>
      <w:r w:rsidRPr="215AE46A">
        <w:rPr>
          <w:rFonts w:ascii="Times New Roman" w:eastAsia="Times New Roman" w:hAnsi="Times New Roman" w:cs="Times New Roman"/>
          <w:b/>
          <w:bCs/>
          <w:sz w:val="24"/>
          <w:szCs w:val="24"/>
        </w:rPr>
        <w:t xml:space="preserve"> two</w:t>
      </w:r>
      <w:r w:rsidRPr="215AE46A">
        <w:rPr>
          <w:rFonts w:ascii="Times New Roman" w:eastAsia="Times New Roman" w:hAnsi="Times New Roman" w:cs="Times New Roman"/>
          <w:sz w:val="24"/>
          <w:szCs w:val="24"/>
        </w:rPr>
        <w:t xml:space="preserve"> metrics within each category of services they provide. If a relevant category is not listed, use the "General" category. Metrics should be measurable, outcome-focused where possible, and align with program activities. In Column 1, list the selected metrics. In Column 2, provide the anticipated unduplicated number.</w:t>
      </w:r>
    </w:p>
    <w:p w14:paraId="1B65FEB6" w14:textId="398B2681" w:rsidR="215AE46A" w:rsidRDefault="215AE46A" w:rsidP="215AE46A">
      <w:pPr>
        <w:spacing w:beforeAutospacing="1" w:afterAutospacing="1" w:line="240" w:lineRule="auto"/>
        <w:rPr>
          <w:rFonts w:ascii="Times New Roman" w:eastAsia="Times New Roman" w:hAnsi="Times New Roman" w:cs="Times New Roman"/>
          <w:sz w:val="24"/>
          <w:szCs w:val="24"/>
        </w:rPr>
      </w:pPr>
    </w:p>
    <w:p w14:paraId="3F4CBC3A" w14:textId="47C31CAF" w:rsidR="006F4718" w:rsidRDefault="006F4718" w:rsidP="215AE46A">
      <w:pPr>
        <w:spacing w:before="100" w:beforeAutospacing="1" w:after="100" w:afterAutospacing="1" w:line="240" w:lineRule="auto"/>
        <w:rPr>
          <w:rFonts w:ascii="Times New Roman" w:eastAsia="Times New Roman" w:hAnsi="Times New Roman" w:cs="Times New Roman"/>
          <w:sz w:val="24"/>
          <w:szCs w:val="24"/>
        </w:rPr>
      </w:pPr>
      <w:r w:rsidRPr="215AE46A">
        <w:rPr>
          <w:rFonts w:ascii="Times New Roman" w:eastAsia="Times New Roman" w:hAnsi="Times New Roman" w:cs="Times New Roman"/>
          <w:b/>
          <w:bCs/>
          <w:sz w:val="24"/>
          <w:szCs w:val="24"/>
        </w:rPr>
        <w:t>Note:</w:t>
      </w:r>
      <w:r w:rsidRPr="215AE46A">
        <w:rPr>
          <w:rFonts w:ascii="Times New Roman" w:eastAsia="Times New Roman" w:hAnsi="Times New Roman" w:cs="Times New Roman"/>
          <w:sz w:val="24"/>
          <w:szCs w:val="24"/>
        </w:rPr>
        <w:t xml:space="preserve"> When choosing measures for your program, it is essential to consider the data collection requirements and the responsibilities that come with them. Some measures require both pre- and post-testing, which means your agency must develop appropriate surveys and ensure accurate data collection. </w:t>
      </w:r>
    </w:p>
    <w:p w14:paraId="141D6E1D" w14:textId="626D8813" w:rsidR="215AE46A" w:rsidRDefault="215AE46A" w:rsidP="215AE46A">
      <w:pPr>
        <w:spacing w:beforeAutospacing="1" w:afterAutospacing="1" w:line="240" w:lineRule="auto"/>
        <w:rPr>
          <w:rFonts w:ascii="Times New Roman" w:eastAsia="Times New Roman" w:hAnsi="Times New Roman" w:cs="Times New Roman"/>
          <w:sz w:val="24"/>
          <w:szCs w:val="24"/>
        </w:rPr>
      </w:pPr>
    </w:p>
    <w:p w14:paraId="48CABF22" w14:textId="77777777" w:rsidR="00F34A96" w:rsidRPr="00024A40" w:rsidRDefault="00F34A96" w:rsidP="00F34A96">
      <w:pPr>
        <w:spacing w:before="100" w:beforeAutospacing="1" w:after="100" w:afterAutospacing="1" w:line="240" w:lineRule="auto"/>
        <w:rPr>
          <w:rFonts w:ascii="Times New Roman" w:eastAsia="Times New Roman" w:hAnsi="Times New Roman" w:cs="Times New Roman"/>
          <w:b/>
          <w:bCs/>
          <w:sz w:val="24"/>
          <w:szCs w:val="24"/>
          <w:u w:val="single"/>
        </w:rPr>
      </w:pPr>
      <w:r w:rsidRPr="00024A40">
        <w:rPr>
          <w:rFonts w:ascii="Times New Roman" w:eastAsia="Times New Roman" w:hAnsi="Times New Roman" w:cs="Times New Roman"/>
          <w:b/>
          <w:bCs/>
          <w:sz w:val="24"/>
          <w:szCs w:val="24"/>
          <w:u w:val="single"/>
        </w:rPr>
        <w:t>Required</w:t>
      </w:r>
    </w:p>
    <w:p w14:paraId="251359C3" w14:textId="5154BC81" w:rsidR="00F34A96" w:rsidRPr="00AC727C" w:rsidRDefault="00F34A96" w:rsidP="00F34A96">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AC727C">
        <w:rPr>
          <w:rFonts w:ascii="Times New Roman" w:eastAsia="Times New Roman" w:hAnsi="Times New Roman" w:cs="Times New Roman"/>
          <w:sz w:val="24"/>
          <w:szCs w:val="24"/>
        </w:rPr>
        <w:t xml:space="preserve">Number of clients engaged in violence prevention </w:t>
      </w:r>
      <w:r w:rsidR="008E3EEF">
        <w:rPr>
          <w:rFonts w:ascii="Times New Roman" w:eastAsia="Times New Roman" w:hAnsi="Times New Roman" w:cs="Times New Roman"/>
          <w:sz w:val="24"/>
          <w:szCs w:val="24"/>
        </w:rPr>
        <w:t>services.</w:t>
      </w:r>
    </w:p>
    <w:p w14:paraId="6152FE98" w14:textId="3AB33A76" w:rsidR="00F34A96" w:rsidRDefault="00F34A96" w:rsidP="215AE46A">
      <w:pPr>
        <w:numPr>
          <w:ilvl w:val="0"/>
          <w:numId w:val="4"/>
        </w:numPr>
        <w:spacing w:beforeAutospacing="1" w:afterAutospacing="1" w:line="240" w:lineRule="auto"/>
        <w:rPr>
          <w:rFonts w:ascii="Times New Roman" w:eastAsia="Times New Roman" w:hAnsi="Times New Roman" w:cs="Times New Roman"/>
          <w:sz w:val="24"/>
          <w:szCs w:val="24"/>
        </w:rPr>
      </w:pPr>
      <w:r w:rsidRPr="215AE46A">
        <w:rPr>
          <w:rFonts w:ascii="Times New Roman" w:eastAsia="Times New Roman" w:hAnsi="Times New Roman" w:cs="Times New Roman"/>
          <w:sz w:val="24"/>
          <w:szCs w:val="24"/>
        </w:rPr>
        <w:t xml:space="preserve">Percentage of clients who completed program </w:t>
      </w:r>
      <w:r w:rsidR="008E3EEF" w:rsidRPr="215AE46A">
        <w:rPr>
          <w:rFonts w:ascii="Times New Roman" w:eastAsia="Times New Roman" w:hAnsi="Times New Roman" w:cs="Times New Roman"/>
          <w:sz w:val="24"/>
          <w:szCs w:val="24"/>
        </w:rPr>
        <w:t>services.</w:t>
      </w:r>
    </w:p>
    <w:p w14:paraId="776EFE57" w14:textId="77777777" w:rsidR="007137EB" w:rsidRPr="00AC727C" w:rsidRDefault="007137EB" w:rsidP="007137EB">
      <w:pPr>
        <w:spacing w:before="100" w:beforeAutospacing="1" w:after="100" w:afterAutospacing="1" w:line="240" w:lineRule="auto"/>
        <w:outlineLvl w:val="3"/>
        <w:rPr>
          <w:rFonts w:ascii="Times New Roman" w:eastAsia="Times New Roman" w:hAnsi="Times New Roman" w:cs="Times New Roman"/>
          <w:b/>
          <w:bCs/>
          <w:sz w:val="24"/>
          <w:szCs w:val="24"/>
        </w:rPr>
      </w:pPr>
      <w:r w:rsidRPr="00AC727C">
        <w:rPr>
          <w:rFonts w:ascii="Times New Roman" w:eastAsia="Times New Roman" w:hAnsi="Times New Roman" w:cs="Times New Roman"/>
          <w:b/>
          <w:bCs/>
          <w:sz w:val="24"/>
          <w:szCs w:val="24"/>
        </w:rPr>
        <w:t>General Violence Prevention</w:t>
      </w:r>
    </w:p>
    <w:p w14:paraId="782051FB" w14:textId="5789C090" w:rsidR="007137EB" w:rsidRDefault="007137EB" w:rsidP="007137EB">
      <w:pPr>
        <w:numPr>
          <w:ilvl w:val="0"/>
          <w:numId w:val="4"/>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Number of clients who reported being the victim of violence in the last 12 months</w:t>
      </w:r>
      <w:r w:rsidR="00E3270D">
        <w:rPr>
          <w:rFonts w:ascii="Times New Roman" w:eastAsia="Times New Roman" w:hAnsi="Times New Roman" w:cs="Times New Roman"/>
          <w:sz w:val="24"/>
          <w:szCs w:val="24"/>
        </w:rPr>
        <w:t>.</w:t>
      </w:r>
    </w:p>
    <w:p w14:paraId="0AF5F1AA" w14:textId="6965B419" w:rsidR="007137EB" w:rsidRDefault="007137EB" w:rsidP="007137EB">
      <w:pPr>
        <w:numPr>
          <w:ilvl w:val="0"/>
          <w:numId w:val="4"/>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Number of clients who reported that a family member, friend, or other associate was the victim of violence in the last 12 months.</w:t>
      </w:r>
    </w:p>
    <w:p w14:paraId="1844B464" w14:textId="7047278B" w:rsidR="007137EB" w:rsidRDefault="007137EB" w:rsidP="007137EB">
      <w:pPr>
        <w:numPr>
          <w:ilvl w:val="0"/>
          <w:numId w:val="4"/>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Number of clients who reported being the victim of violence while enrolled in programming.</w:t>
      </w:r>
    </w:p>
    <w:p w14:paraId="1EC92B8F" w14:textId="1616F8BF" w:rsidR="007137EB" w:rsidRDefault="007137EB" w:rsidP="007137EB">
      <w:pPr>
        <w:numPr>
          <w:ilvl w:val="0"/>
          <w:numId w:val="4"/>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Number of clients who reported perpetrating physical violence (e.g., fighting, shooting, etc.) prior to enrolling in programming.</w:t>
      </w:r>
    </w:p>
    <w:p w14:paraId="2698CE83" w14:textId="5E129E82" w:rsidR="007137EB" w:rsidRDefault="007137EB" w:rsidP="007137EB">
      <w:pPr>
        <w:numPr>
          <w:ilvl w:val="0"/>
          <w:numId w:val="4"/>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Number of clients who reported perpetrating physical violence (e.g., fighting, shooting, etc.) while enrolled in programming.</w:t>
      </w:r>
    </w:p>
    <w:p w14:paraId="4F374EF5" w14:textId="32F89EB8" w:rsidR="007137EB" w:rsidRPr="00AC727C" w:rsidRDefault="0093699C" w:rsidP="007137EB">
      <w:pPr>
        <w:numPr>
          <w:ilvl w:val="0"/>
          <w:numId w:val="4"/>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Number </w:t>
      </w:r>
      <w:r w:rsidR="007137EB" w:rsidRPr="00AC727C">
        <w:rPr>
          <w:rFonts w:ascii="Times New Roman" w:eastAsia="Times New Roman" w:hAnsi="Times New Roman" w:cs="Times New Roman"/>
          <w:sz w:val="24"/>
          <w:szCs w:val="24"/>
        </w:rPr>
        <w:t>of clients who report increased conflict resolution skills post-program</w:t>
      </w:r>
      <w:r w:rsidR="007137EB" w:rsidRPr="661C8D9A">
        <w:rPr>
          <w:rFonts w:ascii="Times New Roman" w:eastAsia="Times New Roman" w:hAnsi="Times New Roman" w:cs="Times New Roman"/>
          <w:sz w:val="24"/>
          <w:szCs w:val="24"/>
        </w:rPr>
        <w:t xml:space="preserve"> (requires a pre-post measurement)</w:t>
      </w:r>
    </w:p>
    <w:p w14:paraId="0F600BDA" w14:textId="4B5E3496" w:rsidR="007137EB" w:rsidRDefault="00383BBE" w:rsidP="007137EB">
      <w:pPr>
        <w:numPr>
          <w:ilvl w:val="0"/>
          <w:numId w:val="4"/>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Number</w:t>
      </w:r>
      <w:r w:rsidR="007137EB" w:rsidRPr="00AC727C">
        <w:rPr>
          <w:rFonts w:ascii="Times New Roman" w:eastAsia="Times New Roman" w:hAnsi="Times New Roman" w:cs="Times New Roman"/>
          <w:sz w:val="24"/>
          <w:szCs w:val="24"/>
        </w:rPr>
        <w:t xml:space="preserve"> of clients with reduced involvement in violent </w:t>
      </w:r>
      <w:r w:rsidR="0093699C" w:rsidRPr="00AC727C">
        <w:rPr>
          <w:rFonts w:ascii="Times New Roman" w:eastAsia="Times New Roman" w:hAnsi="Times New Roman" w:cs="Times New Roman"/>
          <w:sz w:val="24"/>
          <w:szCs w:val="24"/>
        </w:rPr>
        <w:t>incidents (</w:t>
      </w:r>
      <w:r w:rsidR="007137EB" w:rsidRPr="661C8D9A">
        <w:rPr>
          <w:rFonts w:ascii="Times New Roman" w:eastAsia="Times New Roman" w:hAnsi="Times New Roman" w:cs="Times New Roman"/>
          <w:sz w:val="24"/>
          <w:szCs w:val="24"/>
        </w:rPr>
        <w:t xml:space="preserve">requires a pre-post measurement) </w:t>
      </w:r>
    </w:p>
    <w:p w14:paraId="48099D51" w14:textId="77777777" w:rsidR="00985327" w:rsidRDefault="00985327" w:rsidP="00EB3846">
      <w:pPr>
        <w:rPr>
          <w:rFonts w:ascii="Times New Roman" w:hAnsi="Times New Roman" w:cs="Times New Roman"/>
          <w:b/>
          <w:bCs/>
          <w:sz w:val="24"/>
          <w:szCs w:val="24"/>
        </w:rPr>
      </w:pPr>
    </w:p>
    <w:p w14:paraId="766FF661" w14:textId="78B251A0" w:rsidR="00985327" w:rsidRDefault="00985327" w:rsidP="00EB3846">
      <w:pPr>
        <w:rPr>
          <w:rFonts w:ascii="Times New Roman" w:hAnsi="Times New Roman" w:cs="Times New Roman"/>
          <w:b/>
          <w:bCs/>
          <w:sz w:val="24"/>
          <w:szCs w:val="24"/>
        </w:rPr>
      </w:pPr>
    </w:p>
    <w:p w14:paraId="6BF25797" w14:textId="77777777" w:rsidR="00B843E1" w:rsidRDefault="00B843E1" w:rsidP="00EB3846">
      <w:pPr>
        <w:rPr>
          <w:rFonts w:ascii="Times New Roman" w:hAnsi="Times New Roman" w:cs="Times New Roman"/>
          <w:b/>
          <w:bCs/>
          <w:sz w:val="24"/>
          <w:szCs w:val="24"/>
        </w:rPr>
      </w:pPr>
    </w:p>
    <w:p w14:paraId="378273D6" w14:textId="77777777" w:rsidR="00985327" w:rsidRDefault="00985327" w:rsidP="00EB3846">
      <w:pPr>
        <w:rPr>
          <w:rFonts w:ascii="Times New Roman" w:hAnsi="Times New Roman" w:cs="Times New Roman"/>
          <w:b/>
          <w:bCs/>
          <w:sz w:val="24"/>
          <w:szCs w:val="24"/>
        </w:rPr>
      </w:pPr>
    </w:p>
    <w:p w14:paraId="269660C3" w14:textId="77777777" w:rsidR="00F1250D" w:rsidRPr="00AC727C" w:rsidRDefault="00F1250D" w:rsidP="00F1250D">
      <w:pPr>
        <w:spacing w:before="100" w:beforeAutospacing="1" w:after="100" w:afterAutospacing="1" w:line="240" w:lineRule="auto"/>
        <w:outlineLvl w:val="3"/>
        <w:rPr>
          <w:rFonts w:ascii="Times New Roman" w:eastAsia="Times New Roman" w:hAnsi="Times New Roman" w:cs="Times New Roman"/>
          <w:b/>
          <w:bCs/>
          <w:sz w:val="24"/>
          <w:szCs w:val="24"/>
        </w:rPr>
      </w:pPr>
      <w:r w:rsidRPr="00AC727C">
        <w:rPr>
          <w:rFonts w:ascii="Times New Roman" w:eastAsia="Times New Roman" w:hAnsi="Times New Roman" w:cs="Times New Roman"/>
          <w:b/>
          <w:bCs/>
          <w:sz w:val="24"/>
          <w:szCs w:val="24"/>
        </w:rPr>
        <w:t>Adult Education and Employment</w:t>
      </w:r>
    </w:p>
    <w:p w14:paraId="720AD621" w14:textId="77777777" w:rsidR="00F1250D" w:rsidRPr="00AC727C" w:rsidRDefault="00F1250D" w:rsidP="00F1250D">
      <w:pPr>
        <w:numPr>
          <w:ilvl w:val="0"/>
          <w:numId w:val="5"/>
        </w:numPr>
        <w:spacing w:before="100" w:beforeAutospacing="1" w:after="100" w:afterAutospacing="1" w:line="240" w:lineRule="auto"/>
        <w:rPr>
          <w:rFonts w:ascii="Times New Roman" w:eastAsia="Times New Roman" w:hAnsi="Times New Roman" w:cs="Times New Roman"/>
          <w:sz w:val="24"/>
          <w:szCs w:val="24"/>
        </w:rPr>
      </w:pPr>
      <w:r w:rsidRPr="00AC727C">
        <w:rPr>
          <w:rFonts w:ascii="Times New Roman" w:eastAsia="Times New Roman" w:hAnsi="Times New Roman" w:cs="Times New Roman"/>
          <w:sz w:val="24"/>
          <w:szCs w:val="24"/>
        </w:rPr>
        <w:t>Number of clients who completed education or job training (e.g., GED, professional certifications)</w:t>
      </w:r>
    </w:p>
    <w:p w14:paraId="24C5ABA9" w14:textId="64C114A5" w:rsidR="00F1250D" w:rsidRPr="00AC727C" w:rsidRDefault="00133EC5" w:rsidP="00F1250D">
      <w:pPr>
        <w:numPr>
          <w:ilvl w:val="0"/>
          <w:numId w:val="5"/>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Number </w:t>
      </w:r>
      <w:r w:rsidR="00F1250D" w:rsidRPr="00AC727C">
        <w:rPr>
          <w:rFonts w:ascii="Times New Roman" w:eastAsia="Times New Roman" w:hAnsi="Times New Roman" w:cs="Times New Roman"/>
          <w:sz w:val="24"/>
          <w:szCs w:val="24"/>
        </w:rPr>
        <w:t xml:space="preserve">of clients who obtained new </w:t>
      </w:r>
      <w:r w:rsidRPr="00AC727C">
        <w:rPr>
          <w:rFonts w:ascii="Times New Roman" w:eastAsia="Times New Roman" w:hAnsi="Times New Roman" w:cs="Times New Roman"/>
          <w:sz w:val="24"/>
          <w:szCs w:val="24"/>
        </w:rPr>
        <w:t>employment.</w:t>
      </w:r>
    </w:p>
    <w:p w14:paraId="4E573169" w14:textId="3DC1181D" w:rsidR="00F1250D" w:rsidRPr="00AC727C" w:rsidRDefault="00133EC5" w:rsidP="00F1250D">
      <w:pPr>
        <w:numPr>
          <w:ilvl w:val="0"/>
          <w:numId w:val="5"/>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Number </w:t>
      </w:r>
      <w:r w:rsidR="00F1250D" w:rsidRPr="00AC727C">
        <w:rPr>
          <w:rFonts w:ascii="Times New Roman" w:eastAsia="Times New Roman" w:hAnsi="Times New Roman" w:cs="Times New Roman"/>
          <w:sz w:val="24"/>
          <w:szCs w:val="24"/>
        </w:rPr>
        <w:t xml:space="preserve">of clients who maintained employment for at least six </w:t>
      </w:r>
      <w:r w:rsidR="00804826" w:rsidRPr="00AC727C">
        <w:rPr>
          <w:rFonts w:ascii="Times New Roman" w:eastAsia="Times New Roman" w:hAnsi="Times New Roman" w:cs="Times New Roman"/>
          <w:sz w:val="24"/>
          <w:szCs w:val="24"/>
        </w:rPr>
        <w:t>months.</w:t>
      </w:r>
    </w:p>
    <w:p w14:paraId="020F59C5" w14:textId="7C8B2A7A" w:rsidR="00F1250D" w:rsidRPr="00AC727C" w:rsidRDefault="00133EC5" w:rsidP="00F1250D">
      <w:pPr>
        <w:numPr>
          <w:ilvl w:val="0"/>
          <w:numId w:val="5"/>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Number </w:t>
      </w:r>
      <w:r w:rsidR="00F1250D" w:rsidRPr="00AC727C">
        <w:rPr>
          <w:rFonts w:ascii="Times New Roman" w:eastAsia="Times New Roman" w:hAnsi="Times New Roman" w:cs="Times New Roman"/>
          <w:sz w:val="24"/>
          <w:szCs w:val="24"/>
        </w:rPr>
        <w:t>of clients reporting improved financial stability post-program</w:t>
      </w:r>
      <w:r w:rsidR="00F1250D" w:rsidRPr="661C8D9A">
        <w:rPr>
          <w:rFonts w:ascii="Times New Roman" w:eastAsia="Times New Roman" w:hAnsi="Times New Roman" w:cs="Times New Roman"/>
          <w:sz w:val="24"/>
          <w:szCs w:val="24"/>
        </w:rPr>
        <w:t xml:space="preserve"> (requires a pre-post measurement)</w:t>
      </w:r>
    </w:p>
    <w:p w14:paraId="4866D49E" w14:textId="77777777" w:rsidR="00133EC5" w:rsidRPr="00AC727C" w:rsidRDefault="00133EC5" w:rsidP="00133EC5">
      <w:pPr>
        <w:spacing w:before="100" w:beforeAutospacing="1" w:after="100" w:afterAutospacing="1" w:line="240" w:lineRule="auto"/>
        <w:outlineLvl w:val="3"/>
        <w:rPr>
          <w:rFonts w:ascii="Times New Roman" w:eastAsia="Times New Roman" w:hAnsi="Times New Roman" w:cs="Times New Roman"/>
          <w:b/>
          <w:bCs/>
          <w:sz w:val="24"/>
          <w:szCs w:val="24"/>
        </w:rPr>
      </w:pPr>
      <w:r w:rsidRPr="00AC727C">
        <w:rPr>
          <w:rFonts w:ascii="Times New Roman" w:eastAsia="Times New Roman" w:hAnsi="Times New Roman" w:cs="Times New Roman"/>
          <w:b/>
          <w:bCs/>
          <w:sz w:val="24"/>
          <w:szCs w:val="24"/>
        </w:rPr>
        <w:t>Housing</w:t>
      </w:r>
    </w:p>
    <w:p w14:paraId="2BF796DA" w14:textId="77CDD51D" w:rsidR="00133EC5" w:rsidRPr="00AC727C" w:rsidRDefault="00133EC5" w:rsidP="00133EC5">
      <w:pPr>
        <w:numPr>
          <w:ilvl w:val="0"/>
          <w:numId w:val="6"/>
        </w:numPr>
        <w:spacing w:before="100" w:beforeAutospacing="1" w:after="100" w:afterAutospacing="1" w:line="240" w:lineRule="auto"/>
        <w:rPr>
          <w:rFonts w:ascii="Times New Roman" w:eastAsia="Times New Roman" w:hAnsi="Times New Roman" w:cs="Times New Roman"/>
          <w:sz w:val="24"/>
          <w:szCs w:val="24"/>
        </w:rPr>
      </w:pPr>
      <w:r w:rsidRPr="00AC727C">
        <w:rPr>
          <w:rFonts w:ascii="Times New Roman" w:eastAsia="Times New Roman" w:hAnsi="Times New Roman" w:cs="Times New Roman"/>
          <w:sz w:val="24"/>
          <w:szCs w:val="24"/>
        </w:rPr>
        <w:t xml:space="preserve">Number of clients referred to housing-related </w:t>
      </w:r>
      <w:r w:rsidR="00804826" w:rsidRPr="00AC727C">
        <w:rPr>
          <w:rFonts w:ascii="Times New Roman" w:eastAsia="Times New Roman" w:hAnsi="Times New Roman" w:cs="Times New Roman"/>
          <w:sz w:val="24"/>
          <w:szCs w:val="24"/>
        </w:rPr>
        <w:t>services.</w:t>
      </w:r>
    </w:p>
    <w:p w14:paraId="546300C9" w14:textId="1B44D38C" w:rsidR="00133EC5" w:rsidRPr="00AC727C" w:rsidRDefault="00804826" w:rsidP="00133EC5">
      <w:pPr>
        <w:numPr>
          <w:ilvl w:val="0"/>
          <w:numId w:val="6"/>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Number</w:t>
      </w:r>
      <w:r w:rsidR="00133EC5" w:rsidRPr="00AC727C">
        <w:rPr>
          <w:rFonts w:ascii="Times New Roman" w:eastAsia="Times New Roman" w:hAnsi="Times New Roman" w:cs="Times New Roman"/>
          <w:sz w:val="24"/>
          <w:szCs w:val="24"/>
        </w:rPr>
        <w:t xml:space="preserve"> of</w:t>
      </w:r>
      <w:r w:rsidR="00133EC5" w:rsidRPr="661C8D9A">
        <w:rPr>
          <w:rFonts w:ascii="Times New Roman" w:eastAsia="Times New Roman" w:hAnsi="Times New Roman" w:cs="Times New Roman"/>
          <w:sz w:val="24"/>
          <w:szCs w:val="24"/>
        </w:rPr>
        <w:t xml:space="preserve"> </w:t>
      </w:r>
      <w:r w:rsidR="00133EC5" w:rsidRPr="00AC727C">
        <w:rPr>
          <w:rFonts w:ascii="Times New Roman" w:eastAsia="Times New Roman" w:hAnsi="Times New Roman" w:cs="Times New Roman"/>
          <w:sz w:val="24"/>
          <w:szCs w:val="24"/>
        </w:rPr>
        <w:t xml:space="preserve">clients </w:t>
      </w:r>
      <w:r w:rsidR="00133EC5">
        <w:rPr>
          <w:rFonts w:ascii="Times New Roman" w:eastAsia="Times New Roman" w:hAnsi="Times New Roman" w:cs="Times New Roman"/>
          <w:sz w:val="24"/>
          <w:szCs w:val="24"/>
        </w:rPr>
        <w:t xml:space="preserve">without stable housing at intake </w:t>
      </w:r>
      <w:r w:rsidR="00133EC5" w:rsidRPr="00AC727C">
        <w:rPr>
          <w:rFonts w:ascii="Times New Roman" w:eastAsia="Times New Roman" w:hAnsi="Times New Roman" w:cs="Times New Roman"/>
          <w:sz w:val="24"/>
          <w:szCs w:val="24"/>
        </w:rPr>
        <w:t>who secured stable housing (transitional or permanent)</w:t>
      </w:r>
      <w:r>
        <w:rPr>
          <w:rFonts w:ascii="Times New Roman" w:eastAsia="Times New Roman" w:hAnsi="Times New Roman" w:cs="Times New Roman"/>
          <w:sz w:val="24"/>
          <w:szCs w:val="24"/>
        </w:rPr>
        <w:t>.</w:t>
      </w:r>
    </w:p>
    <w:p w14:paraId="752205D1" w14:textId="59A38F44" w:rsidR="00133EC5" w:rsidRDefault="00B05E83" w:rsidP="00133EC5">
      <w:pPr>
        <w:numPr>
          <w:ilvl w:val="0"/>
          <w:numId w:val="6"/>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Number</w:t>
      </w:r>
      <w:r w:rsidR="00133EC5" w:rsidRPr="00AC727C">
        <w:rPr>
          <w:rFonts w:ascii="Times New Roman" w:eastAsia="Times New Roman" w:hAnsi="Times New Roman" w:cs="Times New Roman"/>
          <w:sz w:val="24"/>
          <w:szCs w:val="24"/>
        </w:rPr>
        <w:t xml:space="preserve"> of clients maintaining housing for at least </w:t>
      </w:r>
      <w:r>
        <w:rPr>
          <w:rFonts w:ascii="Times New Roman" w:eastAsia="Times New Roman" w:hAnsi="Times New Roman" w:cs="Times New Roman"/>
          <w:sz w:val="24"/>
          <w:szCs w:val="24"/>
        </w:rPr>
        <w:t>30 Days</w:t>
      </w:r>
    </w:p>
    <w:p w14:paraId="225E8ECF" w14:textId="42A160B7" w:rsidR="00B05E83" w:rsidRDefault="00B05E83" w:rsidP="00B05E83">
      <w:pPr>
        <w:numPr>
          <w:ilvl w:val="0"/>
          <w:numId w:val="6"/>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Number</w:t>
      </w:r>
      <w:r w:rsidRPr="00AC727C">
        <w:rPr>
          <w:rFonts w:ascii="Times New Roman" w:eastAsia="Times New Roman" w:hAnsi="Times New Roman" w:cs="Times New Roman"/>
          <w:sz w:val="24"/>
          <w:szCs w:val="24"/>
        </w:rPr>
        <w:t xml:space="preserve"> of clients maintaining housing for at least </w:t>
      </w:r>
      <w:r w:rsidR="005615B7">
        <w:rPr>
          <w:rFonts w:ascii="Times New Roman" w:eastAsia="Times New Roman" w:hAnsi="Times New Roman" w:cs="Times New Roman"/>
          <w:sz w:val="24"/>
          <w:szCs w:val="24"/>
        </w:rPr>
        <w:t>9</w:t>
      </w:r>
      <w:r>
        <w:rPr>
          <w:rFonts w:ascii="Times New Roman" w:eastAsia="Times New Roman" w:hAnsi="Times New Roman" w:cs="Times New Roman"/>
          <w:sz w:val="24"/>
          <w:szCs w:val="24"/>
        </w:rPr>
        <w:t>0 Days</w:t>
      </w:r>
    </w:p>
    <w:p w14:paraId="31A3895E" w14:textId="77777777" w:rsidR="005615B7" w:rsidRPr="00AC727C" w:rsidRDefault="005615B7" w:rsidP="005615B7">
      <w:pPr>
        <w:spacing w:before="100" w:beforeAutospacing="1" w:after="100" w:afterAutospacing="1" w:line="240" w:lineRule="auto"/>
        <w:outlineLvl w:val="3"/>
        <w:rPr>
          <w:rFonts w:ascii="Times New Roman" w:eastAsia="Times New Roman" w:hAnsi="Times New Roman" w:cs="Times New Roman"/>
          <w:b/>
          <w:bCs/>
          <w:sz w:val="24"/>
          <w:szCs w:val="24"/>
        </w:rPr>
      </w:pPr>
      <w:r w:rsidRPr="00AC727C">
        <w:rPr>
          <w:rFonts w:ascii="Times New Roman" w:eastAsia="Times New Roman" w:hAnsi="Times New Roman" w:cs="Times New Roman"/>
          <w:b/>
          <w:bCs/>
          <w:sz w:val="24"/>
          <w:szCs w:val="24"/>
        </w:rPr>
        <w:t>Physical and Behavioral Health</w:t>
      </w:r>
    </w:p>
    <w:p w14:paraId="69D9BB47" w14:textId="73692629" w:rsidR="005615B7" w:rsidRDefault="005615B7" w:rsidP="005615B7">
      <w:pPr>
        <w:numPr>
          <w:ilvl w:val="0"/>
          <w:numId w:val="7"/>
        </w:numPr>
        <w:spacing w:before="100" w:beforeAutospacing="1" w:after="100" w:afterAutospacing="1" w:line="240" w:lineRule="auto"/>
        <w:rPr>
          <w:rFonts w:ascii="Times New Roman" w:eastAsia="Times New Roman" w:hAnsi="Times New Roman" w:cs="Times New Roman"/>
          <w:sz w:val="24"/>
          <w:szCs w:val="24"/>
        </w:rPr>
      </w:pPr>
      <w:r w:rsidRPr="00AC727C">
        <w:rPr>
          <w:rFonts w:ascii="Times New Roman" w:eastAsia="Times New Roman" w:hAnsi="Times New Roman" w:cs="Times New Roman"/>
          <w:sz w:val="24"/>
          <w:szCs w:val="24"/>
        </w:rPr>
        <w:t xml:space="preserve">Number of clients referred to mental health </w:t>
      </w:r>
      <w:r w:rsidR="00804826">
        <w:rPr>
          <w:rFonts w:ascii="Times New Roman" w:eastAsia="Times New Roman" w:hAnsi="Times New Roman" w:cs="Times New Roman"/>
          <w:sz w:val="24"/>
          <w:szCs w:val="24"/>
        </w:rPr>
        <w:t>services.</w:t>
      </w:r>
    </w:p>
    <w:p w14:paraId="60F294B8" w14:textId="1B607E4E" w:rsidR="005615B7" w:rsidRDefault="005615B7" w:rsidP="005615B7">
      <w:pPr>
        <w:numPr>
          <w:ilvl w:val="0"/>
          <w:numId w:val="7"/>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Number of clients who obtained mental health </w:t>
      </w:r>
      <w:r w:rsidR="00930B13">
        <w:rPr>
          <w:rFonts w:ascii="Times New Roman" w:eastAsia="Times New Roman" w:hAnsi="Times New Roman" w:cs="Times New Roman"/>
          <w:sz w:val="24"/>
          <w:szCs w:val="24"/>
        </w:rPr>
        <w:t>services.</w:t>
      </w:r>
    </w:p>
    <w:p w14:paraId="55402F55" w14:textId="23E9E4DD" w:rsidR="005615B7" w:rsidRPr="000C4D02" w:rsidRDefault="005615B7" w:rsidP="005615B7">
      <w:pPr>
        <w:numPr>
          <w:ilvl w:val="0"/>
          <w:numId w:val="7"/>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Number of clients referred to </w:t>
      </w:r>
      <w:r w:rsidRPr="00AC727C">
        <w:rPr>
          <w:rFonts w:ascii="Times New Roman" w:eastAsia="Times New Roman" w:hAnsi="Times New Roman" w:cs="Times New Roman"/>
          <w:sz w:val="24"/>
          <w:szCs w:val="24"/>
        </w:rPr>
        <w:t xml:space="preserve">substance use </w:t>
      </w:r>
      <w:r>
        <w:rPr>
          <w:rFonts w:ascii="Times New Roman" w:eastAsia="Times New Roman" w:hAnsi="Times New Roman" w:cs="Times New Roman"/>
          <w:sz w:val="24"/>
          <w:szCs w:val="24"/>
        </w:rPr>
        <w:t xml:space="preserve">disorder </w:t>
      </w:r>
      <w:r w:rsidRPr="00AC727C">
        <w:rPr>
          <w:rFonts w:ascii="Times New Roman" w:eastAsia="Times New Roman" w:hAnsi="Times New Roman" w:cs="Times New Roman"/>
          <w:sz w:val="24"/>
          <w:szCs w:val="24"/>
        </w:rPr>
        <w:t>services</w:t>
      </w:r>
      <w:r w:rsidR="00804826">
        <w:rPr>
          <w:rFonts w:ascii="Times New Roman" w:eastAsia="Times New Roman" w:hAnsi="Times New Roman" w:cs="Times New Roman"/>
          <w:sz w:val="24"/>
          <w:szCs w:val="24"/>
        </w:rPr>
        <w:t>.</w:t>
      </w:r>
    </w:p>
    <w:p w14:paraId="1A64BD94" w14:textId="5EFDB066" w:rsidR="005615B7" w:rsidRDefault="005615B7" w:rsidP="005615B7">
      <w:pPr>
        <w:numPr>
          <w:ilvl w:val="0"/>
          <w:numId w:val="7"/>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Number of clients who obtained substance use disorder services</w:t>
      </w:r>
      <w:r w:rsidR="00804826">
        <w:rPr>
          <w:rFonts w:ascii="Times New Roman" w:eastAsia="Times New Roman" w:hAnsi="Times New Roman" w:cs="Times New Roman"/>
          <w:sz w:val="24"/>
          <w:szCs w:val="24"/>
        </w:rPr>
        <w:t>.</w:t>
      </w:r>
    </w:p>
    <w:p w14:paraId="3F56435E" w14:textId="3288EECB" w:rsidR="005615B7" w:rsidRPr="00AC727C" w:rsidRDefault="00930B13" w:rsidP="005615B7">
      <w:pPr>
        <w:numPr>
          <w:ilvl w:val="0"/>
          <w:numId w:val="7"/>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Number </w:t>
      </w:r>
      <w:r w:rsidR="005615B7" w:rsidRPr="00AC727C">
        <w:rPr>
          <w:rFonts w:ascii="Times New Roman" w:eastAsia="Times New Roman" w:hAnsi="Times New Roman" w:cs="Times New Roman"/>
          <w:sz w:val="24"/>
          <w:szCs w:val="24"/>
        </w:rPr>
        <w:t>of clients reporting improved emotional well-being post-program</w:t>
      </w:r>
      <w:r w:rsidR="005615B7" w:rsidRPr="661C8D9A">
        <w:rPr>
          <w:rFonts w:ascii="Times New Roman" w:eastAsia="Times New Roman" w:hAnsi="Times New Roman" w:cs="Times New Roman"/>
          <w:sz w:val="24"/>
          <w:szCs w:val="24"/>
        </w:rPr>
        <w:t xml:space="preserve"> (requires a pre-post measurement)</w:t>
      </w:r>
    </w:p>
    <w:p w14:paraId="6B6351ED" w14:textId="77777777" w:rsidR="005615B7" w:rsidRPr="00AC727C" w:rsidRDefault="005615B7" w:rsidP="005615B7">
      <w:pPr>
        <w:numPr>
          <w:ilvl w:val="0"/>
          <w:numId w:val="7"/>
        </w:numPr>
        <w:spacing w:before="100" w:beforeAutospacing="1" w:after="100" w:afterAutospacing="1" w:line="240" w:lineRule="auto"/>
        <w:rPr>
          <w:rFonts w:ascii="Times New Roman" w:eastAsia="Times New Roman" w:hAnsi="Times New Roman" w:cs="Times New Roman"/>
          <w:sz w:val="24"/>
          <w:szCs w:val="24"/>
        </w:rPr>
      </w:pPr>
      <w:r w:rsidRPr="00AC727C">
        <w:rPr>
          <w:rFonts w:ascii="Times New Roman" w:eastAsia="Times New Roman" w:hAnsi="Times New Roman" w:cs="Times New Roman"/>
          <w:sz w:val="24"/>
          <w:szCs w:val="24"/>
        </w:rPr>
        <w:t>Percentage of clients demonstrating reduced substance use post-program</w:t>
      </w:r>
      <w:r w:rsidRPr="661C8D9A">
        <w:rPr>
          <w:rFonts w:ascii="Times New Roman" w:eastAsia="Times New Roman" w:hAnsi="Times New Roman" w:cs="Times New Roman"/>
          <w:sz w:val="24"/>
          <w:szCs w:val="24"/>
        </w:rPr>
        <w:t xml:space="preserve"> (requires a pre-post measurement)</w:t>
      </w:r>
    </w:p>
    <w:p w14:paraId="032D79EC" w14:textId="77777777" w:rsidR="00CF1E9C" w:rsidRPr="00AC727C" w:rsidRDefault="00CF1E9C" w:rsidP="00CF1E9C">
      <w:pPr>
        <w:spacing w:before="100" w:beforeAutospacing="1" w:after="100" w:afterAutospacing="1" w:line="240" w:lineRule="auto"/>
        <w:outlineLvl w:val="3"/>
        <w:rPr>
          <w:rFonts w:ascii="Times New Roman" w:eastAsia="Times New Roman" w:hAnsi="Times New Roman" w:cs="Times New Roman"/>
          <w:b/>
          <w:bCs/>
          <w:sz w:val="24"/>
          <w:szCs w:val="24"/>
        </w:rPr>
      </w:pPr>
      <w:r w:rsidRPr="00AC727C">
        <w:rPr>
          <w:rFonts w:ascii="Times New Roman" w:eastAsia="Times New Roman" w:hAnsi="Times New Roman" w:cs="Times New Roman"/>
          <w:b/>
          <w:bCs/>
          <w:sz w:val="24"/>
          <w:szCs w:val="24"/>
        </w:rPr>
        <w:t>Street Intervention</w:t>
      </w:r>
    </w:p>
    <w:p w14:paraId="02AB17F9" w14:textId="77777777" w:rsidR="00CF1E9C" w:rsidRDefault="00CF1E9C" w:rsidP="00CF1E9C">
      <w:pPr>
        <w:numPr>
          <w:ilvl w:val="0"/>
          <w:numId w:val="8"/>
        </w:numPr>
        <w:spacing w:before="100" w:beforeAutospacing="1" w:after="100" w:afterAutospacing="1" w:line="240" w:lineRule="auto"/>
        <w:rPr>
          <w:rFonts w:ascii="Times New Roman" w:eastAsia="Times New Roman" w:hAnsi="Times New Roman" w:cs="Times New Roman"/>
          <w:sz w:val="24"/>
          <w:szCs w:val="24"/>
        </w:rPr>
      </w:pPr>
      <w:r w:rsidRPr="00AC727C">
        <w:rPr>
          <w:rFonts w:ascii="Times New Roman" w:eastAsia="Times New Roman" w:hAnsi="Times New Roman" w:cs="Times New Roman"/>
          <w:sz w:val="24"/>
          <w:szCs w:val="24"/>
        </w:rPr>
        <w:t xml:space="preserve">Number of crisis mediation responses </w:t>
      </w:r>
      <w:r>
        <w:rPr>
          <w:rFonts w:ascii="Times New Roman" w:eastAsia="Times New Roman" w:hAnsi="Times New Roman" w:cs="Times New Roman"/>
          <w:sz w:val="24"/>
          <w:szCs w:val="24"/>
        </w:rPr>
        <w:t xml:space="preserve">to </w:t>
      </w:r>
      <w:r w:rsidRPr="00AC727C">
        <w:rPr>
          <w:rFonts w:ascii="Times New Roman" w:eastAsia="Times New Roman" w:hAnsi="Times New Roman" w:cs="Times New Roman"/>
          <w:sz w:val="24"/>
          <w:szCs w:val="24"/>
        </w:rPr>
        <w:t>violent incident</w:t>
      </w:r>
      <w:r>
        <w:rPr>
          <w:rFonts w:ascii="Times New Roman" w:eastAsia="Times New Roman" w:hAnsi="Times New Roman" w:cs="Times New Roman"/>
          <w:sz w:val="24"/>
          <w:szCs w:val="24"/>
        </w:rPr>
        <w:t>s</w:t>
      </w:r>
    </w:p>
    <w:p w14:paraId="78C358A3" w14:textId="18F8CF09" w:rsidR="00CF1E9C" w:rsidRDefault="00CF1E9C" w:rsidP="00CF1E9C">
      <w:pPr>
        <w:numPr>
          <w:ilvl w:val="1"/>
          <w:numId w:val="8"/>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Number of mediations in which the conflict was </w:t>
      </w:r>
      <w:r w:rsidR="00930B13">
        <w:rPr>
          <w:rFonts w:ascii="Times New Roman" w:eastAsia="Times New Roman" w:hAnsi="Times New Roman" w:cs="Times New Roman"/>
          <w:sz w:val="24"/>
          <w:szCs w:val="24"/>
        </w:rPr>
        <w:t>addressed.</w:t>
      </w:r>
    </w:p>
    <w:p w14:paraId="792C6A5B" w14:textId="1C2B454B" w:rsidR="00CF1E9C" w:rsidRPr="008F39B8" w:rsidRDefault="00CF1E9C" w:rsidP="00CF1E9C">
      <w:pPr>
        <w:numPr>
          <w:ilvl w:val="1"/>
          <w:numId w:val="8"/>
        </w:numPr>
        <w:spacing w:before="100" w:beforeAutospacing="1" w:after="100" w:afterAutospacing="1" w:line="240" w:lineRule="auto"/>
        <w:rPr>
          <w:rFonts w:ascii="Times New Roman" w:eastAsia="Times New Roman" w:hAnsi="Times New Roman" w:cs="Times New Roman"/>
          <w:sz w:val="24"/>
          <w:szCs w:val="24"/>
        </w:rPr>
      </w:pPr>
      <w:r w:rsidRPr="008F39B8">
        <w:rPr>
          <w:rFonts w:ascii="Times New Roman" w:eastAsia="Times New Roman" w:hAnsi="Times New Roman" w:cs="Times New Roman"/>
          <w:color w:val="000000" w:themeColor="text1"/>
          <w:sz w:val="24"/>
          <w:szCs w:val="24"/>
        </w:rPr>
        <w:t>Number of mediations in which the conflict remained ongoing</w:t>
      </w:r>
      <w:r w:rsidR="00930B13">
        <w:rPr>
          <w:rFonts w:ascii="Times New Roman" w:eastAsia="Times New Roman" w:hAnsi="Times New Roman" w:cs="Times New Roman"/>
          <w:color w:val="000000" w:themeColor="text1"/>
          <w:sz w:val="24"/>
          <w:szCs w:val="24"/>
        </w:rPr>
        <w:t>.</w:t>
      </w:r>
    </w:p>
    <w:p w14:paraId="37F91514" w14:textId="7738615A" w:rsidR="00CF1E9C" w:rsidRDefault="00CF1E9C" w:rsidP="00CF1E9C">
      <w:pPr>
        <w:numPr>
          <w:ilvl w:val="1"/>
          <w:numId w:val="8"/>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Number of mediations in which the status of the conflict was unknown</w:t>
      </w:r>
      <w:r w:rsidR="00B80928">
        <w:rPr>
          <w:rFonts w:ascii="Times New Roman" w:eastAsia="Times New Roman" w:hAnsi="Times New Roman" w:cs="Times New Roman"/>
          <w:sz w:val="24"/>
          <w:szCs w:val="24"/>
        </w:rPr>
        <w:t>.</w:t>
      </w:r>
    </w:p>
    <w:p w14:paraId="498BCCF7" w14:textId="35701DEC" w:rsidR="00CF1E9C" w:rsidRPr="00B80928" w:rsidRDefault="00CF1E9C" w:rsidP="00B80928">
      <w:pPr>
        <w:numPr>
          <w:ilvl w:val="0"/>
          <w:numId w:val="8"/>
        </w:numPr>
        <w:spacing w:before="100" w:beforeAutospacing="1" w:after="100" w:afterAutospacing="1" w:line="240" w:lineRule="auto"/>
        <w:rPr>
          <w:rFonts w:ascii="Times New Roman" w:eastAsia="Times New Roman" w:hAnsi="Times New Roman" w:cs="Times New Roman"/>
          <w:sz w:val="24"/>
          <w:szCs w:val="24"/>
        </w:rPr>
      </w:pPr>
      <w:r w:rsidRPr="000A7EFF">
        <w:rPr>
          <w:rFonts w:ascii="Times New Roman" w:eastAsia="Times New Roman" w:hAnsi="Times New Roman" w:cs="Times New Roman"/>
          <w:sz w:val="24"/>
          <w:szCs w:val="24"/>
        </w:rPr>
        <w:t>Number of hours spent mediating</w:t>
      </w:r>
      <w:r w:rsidR="00B80928">
        <w:rPr>
          <w:rFonts w:ascii="Times New Roman" w:eastAsia="Times New Roman" w:hAnsi="Times New Roman" w:cs="Times New Roman"/>
          <w:sz w:val="24"/>
          <w:szCs w:val="24"/>
        </w:rPr>
        <w:t>.</w:t>
      </w:r>
    </w:p>
    <w:p w14:paraId="0E3047E6" w14:textId="143181D8" w:rsidR="00CF1E9C" w:rsidRPr="00AC727C" w:rsidRDefault="00864632" w:rsidP="00CF1E9C">
      <w:pPr>
        <w:numPr>
          <w:ilvl w:val="0"/>
          <w:numId w:val="8"/>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Number</w:t>
      </w:r>
      <w:r w:rsidR="00CF1E9C" w:rsidRPr="00AC727C">
        <w:rPr>
          <w:rFonts w:ascii="Times New Roman" w:eastAsia="Times New Roman" w:hAnsi="Times New Roman" w:cs="Times New Roman"/>
          <w:sz w:val="24"/>
          <w:szCs w:val="24"/>
        </w:rPr>
        <w:t xml:space="preserve"> of high-risk individuals successfully linked to supportive </w:t>
      </w:r>
      <w:r w:rsidR="00B80928" w:rsidRPr="00AC727C">
        <w:rPr>
          <w:rFonts w:ascii="Times New Roman" w:eastAsia="Times New Roman" w:hAnsi="Times New Roman" w:cs="Times New Roman"/>
          <w:sz w:val="24"/>
          <w:szCs w:val="24"/>
        </w:rPr>
        <w:t>services.</w:t>
      </w:r>
    </w:p>
    <w:p w14:paraId="514E4A4B" w14:textId="77777777" w:rsidR="00864632" w:rsidRDefault="00864632" w:rsidP="0097491B">
      <w:pPr>
        <w:spacing w:beforeAutospacing="1" w:afterAutospacing="1" w:line="240" w:lineRule="auto"/>
        <w:rPr>
          <w:rFonts w:ascii="Times New Roman" w:eastAsia="Times New Roman" w:hAnsi="Times New Roman" w:cs="Times New Roman"/>
          <w:sz w:val="24"/>
          <w:szCs w:val="24"/>
        </w:rPr>
      </w:pPr>
    </w:p>
    <w:p w14:paraId="40213D55" w14:textId="77777777" w:rsidR="00CF1E9C" w:rsidRPr="00AC727C" w:rsidRDefault="00CF1E9C" w:rsidP="00CF1E9C">
      <w:pPr>
        <w:spacing w:before="100" w:beforeAutospacing="1" w:after="100" w:afterAutospacing="1" w:line="240" w:lineRule="auto"/>
        <w:outlineLvl w:val="3"/>
        <w:rPr>
          <w:rFonts w:ascii="Times New Roman" w:eastAsia="Times New Roman" w:hAnsi="Times New Roman" w:cs="Times New Roman"/>
          <w:b/>
          <w:bCs/>
          <w:sz w:val="24"/>
          <w:szCs w:val="24"/>
        </w:rPr>
      </w:pPr>
      <w:r w:rsidRPr="00AC727C">
        <w:rPr>
          <w:rFonts w:ascii="Times New Roman" w:eastAsia="Times New Roman" w:hAnsi="Times New Roman" w:cs="Times New Roman"/>
          <w:b/>
          <w:bCs/>
          <w:sz w:val="24"/>
          <w:szCs w:val="24"/>
        </w:rPr>
        <w:t>Youth Development</w:t>
      </w:r>
    </w:p>
    <w:p w14:paraId="563AC1D1" w14:textId="170E349A" w:rsidR="00CF1E9C" w:rsidRDefault="00CF1E9C" w:rsidP="00CF1E9C">
      <w:pPr>
        <w:numPr>
          <w:ilvl w:val="0"/>
          <w:numId w:val="9"/>
        </w:numPr>
        <w:spacing w:before="100" w:beforeAutospacing="1" w:after="100" w:afterAutospacing="1" w:line="240" w:lineRule="auto"/>
        <w:rPr>
          <w:rFonts w:ascii="Times New Roman" w:eastAsia="Times New Roman" w:hAnsi="Times New Roman" w:cs="Times New Roman"/>
          <w:sz w:val="24"/>
          <w:szCs w:val="24"/>
        </w:rPr>
      </w:pPr>
      <w:r w:rsidRPr="00AC727C">
        <w:rPr>
          <w:rFonts w:ascii="Times New Roman" w:eastAsia="Times New Roman" w:hAnsi="Times New Roman" w:cs="Times New Roman"/>
          <w:sz w:val="24"/>
          <w:szCs w:val="24"/>
        </w:rPr>
        <w:t xml:space="preserve">Number of youth clients served while enrolled in </w:t>
      </w:r>
      <w:r w:rsidR="00704E62" w:rsidRPr="00AC727C">
        <w:rPr>
          <w:rFonts w:ascii="Times New Roman" w:eastAsia="Times New Roman" w:hAnsi="Times New Roman" w:cs="Times New Roman"/>
          <w:sz w:val="24"/>
          <w:szCs w:val="24"/>
        </w:rPr>
        <w:t>school.</w:t>
      </w:r>
    </w:p>
    <w:p w14:paraId="272A43E5" w14:textId="2C265ACB" w:rsidR="00CF1E9C" w:rsidRPr="00613CE0" w:rsidRDefault="00CF1E9C" w:rsidP="00CF1E9C">
      <w:pPr>
        <w:numPr>
          <w:ilvl w:val="0"/>
          <w:numId w:val="9"/>
        </w:numPr>
        <w:spacing w:before="100" w:beforeAutospacing="1" w:after="100" w:afterAutospacing="1" w:line="240" w:lineRule="auto"/>
        <w:rPr>
          <w:rFonts w:ascii="Times New Roman" w:eastAsia="Times New Roman" w:hAnsi="Times New Roman" w:cs="Times New Roman"/>
          <w:sz w:val="24"/>
          <w:szCs w:val="24"/>
        </w:rPr>
      </w:pPr>
      <w:r w:rsidRPr="007C376B">
        <w:rPr>
          <w:rFonts w:ascii="Times New Roman" w:eastAsia="Times New Roman" w:hAnsi="Times New Roman" w:cs="Times New Roman"/>
          <w:color w:val="000000" w:themeColor="text1"/>
          <w:sz w:val="24"/>
          <w:szCs w:val="24"/>
        </w:rPr>
        <w:t xml:space="preserve">Number of youth clients who graduated from high school </w:t>
      </w:r>
      <w:r>
        <w:rPr>
          <w:rFonts w:ascii="Times New Roman" w:eastAsia="Times New Roman" w:hAnsi="Times New Roman" w:cs="Times New Roman"/>
          <w:color w:val="000000" w:themeColor="text1"/>
          <w:sz w:val="24"/>
          <w:szCs w:val="24"/>
        </w:rPr>
        <w:t xml:space="preserve">or completed a GED </w:t>
      </w:r>
      <w:r w:rsidRPr="007C376B">
        <w:rPr>
          <w:rFonts w:ascii="Times New Roman" w:eastAsia="Times New Roman" w:hAnsi="Times New Roman" w:cs="Times New Roman"/>
          <w:color w:val="000000" w:themeColor="text1"/>
          <w:sz w:val="24"/>
          <w:szCs w:val="24"/>
        </w:rPr>
        <w:t xml:space="preserve">while enrolled in the </w:t>
      </w:r>
      <w:r w:rsidR="00704E62" w:rsidRPr="007C376B">
        <w:rPr>
          <w:rFonts w:ascii="Times New Roman" w:eastAsia="Times New Roman" w:hAnsi="Times New Roman" w:cs="Times New Roman"/>
          <w:color w:val="000000" w:themeColor="text1"/>
          <w:sz w:val="24"/>
          <w:szCs w:val="24"/>
        </w:rPr>
        <w:t>program.</w:t>
      </w:r>
    </w:p>
    <w:p w14:paraId="1B7B8149" w14:textId="421A0A6D" w:rsidR="00CF1E9C" w:rsidRDefault="00CF1E9C" w:rsidP="00CF1E9C">
      <w:pPr>
        <w:numPr>
          <w:ilvl w:val="0"/>
          <w:numId w:val="9"/>
        </w:numPr>
        <w:spacing w:before="100" w:beforeAutospacing="1" w:after="100" w:afterAutospacing="1" w:line="240" w:lineRule="auto"/>
        <w:rPr>
          <w:rFonts w:ascii="Times New Roman" w:eastAsia="Times New Roman" w:hAnsi="Times New Roman" w:cs="Times New Roman"/>
          <w:sz w:val="24"/>
          <w:szCs w:val="24"/>
        </w:rPr>
      </w:pPr>
      <w:r w:rsidRPr="007C376B">
        <w:rPr>
          <w:rFonts w:ascii="Times New Roman" w:eastAsia="Times New Roman" w:hAnsi="Times New Roman" w:cs="Times New Roman"/>
          <w:color w:val="000000" w:themeColor="text1"/>
          <w:sz w:val="24"/>
          <w:szCs w:val="24"/>
        </w:rPr>
        <w:t xml:space="preserve">Number of youth clients who were accepted to college while enrolled in the </w:t>
      </w:r>
      <w:r w:rsidR="00704E62" w:rsidRPr="007C376B">
        <w:rPr>
          <w:rFonts w:ascii="Times New Roman" w:eastAsia="Times New Roman" w:hAnsi="Times New Roman" w:cs="Times New Roman"/>
          <w:color w:val="000000" w:themeColor="text1"/>
          <w:sz w:val="24"/>
          <w:szCs w:val="24"/>
        </w:rPr>
        <w:t>program.</w:t>
      </w:r>
    </w:p>
    <w:p w14:paraId="6C1B7FDE" w14:textId="5F941EBF" w:rsidR="00CF1E9C" w:rsidRDefault="00CF1E9C" w:rsidP="00CF1E9C">
      <w:pPr>
        <w:numPr>
          <w:ilvl w:val="0"/>
          <w:numId w:val="9"/>
        </w:numPr>
        <w:spacing w:before="100" w:beforeAutospacing="1" w:after="100" w:afterAutospacing="1" w:line="240" w:lineRule="auto"/>
        <w:rPr>
          <w:rFonts w:ascii="Times New Roman" w:eastAsia="Times New Roman" w:hAnsi="Times New Roman" w:cs="Times New Roman"/>
          <w:sz w:val="24"/>
          <w:szCs w:val="24"/>
        </w:rPr>
      </w:pPr>
      <w:r w:rsidRPr="007C376B">
        <w:rPr>
          <w:rFonts w:ascii="Times New Roman" w:eastAsia="Times New Roman" w:hAnsi="Times New Roman" w:cs="Times New Roman"/>
          <w:color w:val="000000" w:themeColor="text1"/>
          <w:sz w:val="24"/>
          <w:szCs w:val="24"/>
        </w:rPr>
        <w:t xml:space="preserve">Number of youth clients who attended college while enrolled in the </w:t>
      </w:r>
      <w:r w:rsidR="00704E62" w:rsidRPr="007C376B">
        <w:rPr>
          <w:rFonts w:ascii="Times New Roman" w:eastAsia="Times New Roman" w:hAnsi="Times New Roman" w:cs="Times New Roman"/>
          <w:color w:val="000000" w:themeColor="text1"/>
          <w:sz w:val="24"/>
          <w:szCs w:val="24"/>
        </w:rPr>
        <w:t>program.</w:t>
      </w:r>
    </w:p>
    <w:p w14:paraId="76056A3F" w14:textId="3114B280" w:rsidR="00CF1E9C" w:rsidRPr="007C376B" w:rsidRDefault="00CF1E9C" w:rsidP="00CF1E9C">
      <w:pPr>
        <w:numPr>
          <w:ilvl w:val="0"/>
          <w:numId w:val="9"/>
        </w:numPr>
        <w:spacing w:before="100" w:beforeAutospacing="1" w:after="100" w:afterAutospacing="1" w:line="240" w:lineRule="auto"/>
        <w:rPr>
          <w:rFonts w:ascii="Times New Roman" w:eastAsia="Times New Roman" w:hAnsi="Times New Roman" w:cs="Times New Roman"/>
          <w:sz w:val="24"/>
          <w:szCs w:val="24"/>
        </w:rPr>
      </w:pPr>
      <w:r w:rsidRPr="007C376B">
        <w:rPr>
          <w:rFonts w:ascii="Times New Roman" w:eastAsia="Times New Roman" w:hAnsi="Times New Roman" w:cs="Times New Roman"/>
          <w:color w:val="000000" w:themeColor="text1"/>
          <w:sz w:val="24"/>
          <w:szCs w:val="24"/>
        </w:rPr>
        <w:t xml:space="preserve">Number of clients who attended vocational school while enrolled in the </w:t>
      </w:r>
      <w:r w:rsidR="00704E62" w:rsidRPr="007C376B">
        <w:rPr>
          <w:rFonts w:ascii="Times New Roman" w:eastAsia="Times New Roman" w:hAnsi="Times New Roman" w:cs="Times New Roman"/>
          <w:color w:val="000000" w:themeColor="text1"/>
          <w:sz w:val="24"/>
          <w:szCs w:val="24"/>
        </w:rPr>
        <w:t>program.</w:t>
      </w:r>
    </w:p>
    <w:p w14:paraId="48C9E3CE" w14:textId="4825EC84" w:rsidR="00CF1E9C" w:rsidRPr="00AC727C" w:rsidRDefault="00CF1E9C" w:rsidP="00CF1E9C">
      <w:pPr>
        <w:numPr>
          <w:ilvl w:val="0"/>
          <w:numId w:val="9"/>
        </w:numPr>
        <w:spacing w:before="100" w:beforeAutospacing="1" w:after="100" w:afterAutospacing="1" w:line="240" w:lineRule="auto"/>
        <w:rPr>
          <w:rFonts w:ascii="Times New Roman" w:eastAsia="Times New Roman" w:hAnsi="Times New Roman" w:cs="Times New Roman"/>
          <w:sz w:val="24"/>
          <w:szCs w:val="24"/>
        </w:rPr>
      </w:pPr>
      <w:r w:rsidRPr="0078339D">
        <w:rPr>
          <w:rFonts w:ascii="Times New Roman" w:eastAsia="Times New Roman" w:hAnsi="Times New Roman" w:cs="Times New Roman"/>
          <w:color w:val="000000" w:themeColor="text1"/>
          <w:sz w:val="24"/>
          <w:szCs w:val="24"/>
        </w:rPr>
        <w:t>Number of clients who obtained a scholarship</w:t>
      </w:r>
      <w:r w:rsidRPr="07CF2279">
        <w:rPr>
          <w:rFonts w:ascii="Times New Roman" w:eastAsia="Times New Roman" w:hAnsi="Times New Roman" w:cs="Times New Roman"/>
          <w:color w:val="000000" w:themeColor="text1"/>
          <w:sz w:val="24"/>
          <w:szCs w:val="24"/>
        </w:rPr>
        <w:t xml:space="preserve"> while enrolled in the </w:t>
      </w:r>
      <w:r w:rsidR="00704E62" w:rsidRPr="07CF2279">
        <w:rPr>
          <w:rFonts w:ascii="Times New Roman" w:eastAsia="Times New Roman" w:hAnsi="Times New Roman" w:cs="Times New Roman"/>
          <w:color w:val="000000" w:themeColor="text1"/>
          <w:sz w:val="24"/>
          <w:szCs w:val="24"/>
        </w:rPr>
        <w:t>program.</w:t>
      </w:r>
    </w:p>
    <w:p w14:paraId="0435257D" w14:textId="48EDDF5C" w:rsidR="00CF1E9C" w:rsidRDefault="00CF1E9C" w:rsidP="00CF1E9C">
      <w:pPr>
        <w:numPr>
          <w:ilvl w:val="0"/>
          <w:numId w:val="9"/>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Number of clients who obtained new </w:t>
      </w:r>
      <w:r w:rsidR="00704E62">
        <w:rPr>
          <w:rFonts w:ascii="Times New Roman" w:eastAsia="Times New Roman" w:hAnsi="Times New Roman" w:cs="Times New Roman"/>
          <w:sz w:val="24"/>
          <w:szCs w:val="24"/>
        </w:rPr>
        <w:t>employment.</w:t>
      </w:r>
    </w:p>
    <w:p w14:paraId="05EBE31D" w14:textId="004CA65C" w:rsidR="00CF1E9C" w:rsidRPr="00AC727C" w:rsidRDefault="0049486A" w:rsidP="00CF1E9C">
      <w:pPr>
        <w:numPr>
          <w:ilvl w:val="0"/>
          <w:numId w:val="9"/>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Number</w:t>
      </w:r>
      <w:r w:rsidR="00CF1E9C" w:rsidRPr="00AC727C">
        <w:rPr>
          <w:rFonts w:ascii="Times New Roman" w:eastAsia="Times New Roman" w:hAnsi="Times New Roman" w:cs="Times New Roman"/>
          <w:sz w:val="24"/>
          <w:szCs w:val="24"/>
        </w:rPr>
        <w:t xml:space="preserve"> of youth clients maintaining or improving GPA post-program</w:t>
      </w:r>
      <w:r w:rsidR="00CF1E9C" w:rsidRPr="661C8D9A">
        <w:rPr>
          <w:rFonts w:ascii="Times New Roman" w:eastAsia="Times New Roman" w:hAnsi="Times New Roman" w:cs="Times New Roman"/>
          <w:sz w:val="24"/>
          <w:szCs w:val="24"/>
        </w:rPr>
        <w:t xml:space="preserve"> (requires pre-post measurement)</w:t>
      </w:r>
    </w:p>
    <w:p w14:paraId="45747393" w14:textId="708F6EE3" w:rsidR="00CF1E9C" w:rsidRPr="00AC727C" w:rsidRDefault="00CF1E9C" w:rsidP="00CF1E9C">
      <w:pPr>
        <w:numPr>
          <w:ilvl w:val="0"/>
          <w:numId w:val="9"/>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Number </w:t>
      </w:r>
      <w:r w:rsidRPr="00AC727C">
        <w:rPr>
          <w:rFonts w:ascii="Times New Roman" w:eastAsia="Times New Roman" w:hAnsi="Times New Roman" w:cs="Times New Roman"/>
          <w:sz w:val="24"/>
          <w:szCs w:val="24"/>
        </w:rPr>
        <w:t>of youth clients with improved school attendance</w:t>
      </w:r>
      <w:r w:rsidRPr="661C8D9A">
        <w:rPr>
          <w:rFonts w:ascii="Times New Roman" w:eastAsia="Times New Roman" w:hAnsi="Times New Roman" w:cs="Times New Roman"/>
          <w:sz w:val="24"/>
          <w:szCs w:val="24"/>
        </w:rPr>
        <w:t xml:space="preserve"> (requires pre-post measurement)</w:t>
      </w:r>
    </w:p>
    <w:p w14:paraId="1F82B668" w14:textId="5797AF0E" w:rsidR="00CF1E9C" w:rsidRPr="00AC727C" w:rsidRDefault="00CF1E9C" w:rsidP="00CF1E9C">
      <w:pPr>
        <w:numPr>
          <w:ilvl w:val="0"/>
          <w:numId w:val="9"/>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Number</w:t>
      </w:r>
      <w:r w:rsidRPr="00AC727C">
        <w:rPr>
          <w:rFonts w:ascii="Times New Roman" w:eastAsia="Times New Roman" w:hAnsi="Times New Roman" w:cs="Times New Roman"/>
          <w:sz w:val="24"/>
          <w:szCs w:val="24"/>
        </w:rPr>
        <w:t xml:space="preserve"> of youth clients with reduced disciplinary incidents (suspensions, expulsions)</w:t>
      </w:r>
      <w:r w:rsidRPr="661C8D9A">
        <w:rPr>
          <w:rFonts w:ascii="Times New Roman" w:eastAsia="Times New Roman" w:hAnsi="Times New Roman" w:cs="Times New Roman"/>
          <w:sz w:val="24"/>
          <w:szCs w:val="24"/>
        </w:rPr>
        <w:t xml:space="preserve"> (requires pre-post measurement)</w:t>
      </w:r>
    </w:p>
    <w:p w14:paraId="749C6BC0" w14:textId="3C2A71D9" w:rsidR="00CF1E9C" w:rsidRPr="00AC727C" w:rsidRDefault="00CF1E9C" w:rsidP="00CF1E9C">
      <w:pPr>
        <w:numPr>
          <w:ilvl w:val="0"/>
          <w:numId w:val="9"/>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Number </w:t>
      </w:r>
      <w:r w:rsidRPr="00AC727C">
        <w:rPr>
          <w:rFonts w:ascii="Times New Roman" w:eastAsia="Times New Roman" w:hAnsi="Times New Roman" w:cs="Times New Roman"/>
          <w:sz w:val="24"/>
          <w:szCs w:val="24"/>
        </w:rPr>
        <w:t>of youth clients reporting increased positive relationships with mentors/adults</w:t>
      </w:r>
      <w:r w:rsidRPr="661C8D9A">
        <w:rPr>
          <w:rFonts w:ascii="Times New Roman" w:eastAsia="Times New Roman" w:hAnsi="Times New Roman" w:cs="Times New Roman"/>
          <w:sz w:val="24"/>
          <w:szCs w:val="24"/>
        </w:rPr>
        <w:t xml:space="preserve"> (requires pre-post measurement)</w:t>
      </w:r>
    </w:p>
    <w:p w14:paraId="299808BB" w14:textId="7C0D0A44" w:rsidR="00DE1CF4" w:rsidRDefault="00DE1CF4" w:rsidP="00CF1E9C">
      <w:pPr>
        <w:spacing w:before="100" w:beforeAutospacing="1" w:after="100" w:afterAutospacing="1" w:line="240" w:lineRule="auto"/>
        <w:outlineLvl w:val="3"/>
        <w:rPr>
          <w:rFonts w:ascii="Times New Roman" w:eastAsia="Times New Roman" w:hAnsi="Times New Roman" w:cs="Times New Roman"/>
          <w:b/>
          <w:bCs/>
          <w:sz w:val="24"/>
          <w:szCs w:val="24"/>
        </w:rPr>
      </w:pPr>
      <w:r w:rsidRPr="00EF63F0">
        <w:rPr>
          <w:rFonts w:ascii="Times New Roman" w:eastAsia="Times New Roman" w:hAnsi="Times New Roman" w:cs="Times New Roman"/>
          <w:b/>
          <w:bCs/>
          <w:sz w:val="24"/>
          <w:szCs w:val="24"/>
        </w:rPr>
        <w:t xml:space="preserve">Restorative Justice </w:t>
      </w:r>
    </w:p>
    <w:p w14:paraId="6969F915" w14:textId="6C07CC0F" w:rsidR="0082199A" w:rsidRPr="00A53349" w:rsidRDefault="0082199A" w:rsidP="0082199A">
      <w:pPr>
        <w:pStyle w:val="ListParagraph"/>
        <w:numPr>
          <w:ilvl w:val="0"/>
          <w:numId w:val="9"/>
        </w:numPr>
        <w:spacing w:before="100" w:beforeAutospacing="1" w:after="100" w:afterAutospacing="1" w:line="240" w:lineRule="auto"/>
        <w:outlineLvl w:val="3"/>
        <w:rPr>
          <w:rFonts w:ascii="Times New Roman" w:eastAsia="Times New Roman" w:hAnsi="Times New Roman" w:cs="Times New Roman"/>
          <w:sz w:val="24"/>
          <w:szCs w:val="24"/>
        </w:rPr>
      </w:pPr>
      <w:r w:rsidRPr="00A53349">
        <w:rPr>
          <w:rFonts w:ascii="Times New Roman" w:eastAsia="Times New Roman" w:hAnsi="Times New Roman" w:cs="Times New Roman"/>
          <w:sz w:val="24"/>
          <w:szCs w:val="24"/>
        </w:rPr>
        <w:t>Number of Restorative Justices Circles held</w:t>
      </w:r>
      <w:r w:rsidR="00EF63F0">
        <w:rPr>
          <w:rFonts w:ascii="Times New Roman" w:eastAsia="Times New Roman" w:hAnsi="Times New Roman" w:cs="Times New Roman"/>
          <w:sz w:val="24"/>
          <w:szCs w:val="24"/>
        </w:rPr>
        <w:t>.</w:t>
      </w:r>
    </w:p>
    <w:p w14:paraId="757CB894" w14:textId="131C1178" w:rsidR="00EF63F0" w:rsidRPr="00A53349" w:rsidRDefault="00EF63F0" w:rsidP="00EF63F0">
      <w:pPr>
        <w:pStyle w:val="ListParagraph"/>
        <w:numPr>
          <w:ilvl w:val="0"/>
          <w:numId w:val="9"/>
        </w:numPr>
        <w:spacing w:before="100" w:beforeAutospacing="1" w:after="100" w:afterAutospacing="1" w:line="240" w:lineRule="auto"/>
        <w:outlineLvl w:val="3"/>
        <w:rPr>
          <w:rFonts w:ascii="Times New Roman" w:eastAsia="Times New Roman" w:hAnsi="Times New Roman" w:cs="Times New Roman"/>
          <w:sz w:val="24"/>
          <w:szCs w:val="24"/>
        </w:rPr>
      </w:pPr>
      <w:r w:rsidRPr="00A53349">
        <w:rPr>
          <w:rFonts w:ascii="Times New Roman" w:eastAsia="Times New Roman" w:hAnsi="Times New Roman" w:cs="Times New Roman"/>
          <w:sz w:val="24"/>
          <w:szCs w:val="24"/>
        </w:rPr>
        <w:t>Number of clients participating in restorative justice processes</w:t>
      </w:r>
    </w:p>
    <w:p w14:paraId="2FDE98E4" w14:textId="1BABD1B0" w:rsidR="00CF1E9C" w:rsidRPr="00AC727C" w:rsidRDefault="00CF1E9C" w:rsidP="00CF1E9C">
      <w:pPr>
        <w:spacing w:before="100" w:beforeAutospacing="1" w:after="100" w:afterAutospacing="1" w:line="240" w:lineRule="auto"/>
        <w:outlineLvl w:val="3"/>
        <w:rPr>
          <w:rFonts w:ascii="Times New Roman" w:eastAsia="Times New Roman" w:hAnsi="Times New Roman" w:cs="Times New Roman"/>
          <w:b/>
          <w:bCs/>
          <w:sz w:val="24"/>
          <w:szCs w:val="24"/>
        </w:rPr>
      </w:pPr>
      <w:r w:rsidRPr="00AC727C">
        <w:rPr>
          <w:rFonts w:ascii="Times New Roman" w:eastAsia="Times New Roman" w:hAnsi="Times New Roman" w:cs="Times New Roman"/>
          <w:b/>
          <w:bCs/>
          <w:sz w:val="24"/>
          <w:szCs w:val="24"/>
        </w:rPr>
        <w:t>Family Engagement</w:t>
      </w:r>
    </w:p>
    <w:p w14:paraId="099C2B4A" w14:textId="77777777" w:rsidR="00CF1E9C" w:rsidRDefault="00CF1E9C" w:rsidP="00CF1E9C">
      <w:pPr>
        <w:numPr>
          <w:ilvl w:val="0"/>
          <w:numId w:val="10"/>
        </w:numPr>
        <w:spacing w:before="100" w:beforeAutospacing="1" w:after="100" w:afterAutospacing="1" w:line="240" w:lineRule="auto"/>
        <w:rPr>
          <w:rFonts w:ascii="Times New Roman" w:eastAsia="Times New Roman" w:hAnsi="Times New Roman" w:cs="Times New Roman"/>
          <w:sz w:val="24"/>
          <w:szCs w:val="24"/>
        </w:rPr>
      </w:pPr>
      <w:r w:rsidRPr="00AC727C">
        <w:rPr>
          <w:rFonts w:ascii="Times New Roman" w:eastAsia="Times New Roman" w:hAnsi="Times New Roman" w:cs="Times New Roman"/>
          <w:sz w:val="24"/>
          <w:szCs w:val="24"/>
        </w:rPr>
        <w:t xml:space="preserve">Number of clients </w:t>
      </w:r>
      <w:r>
        <w:rPr>
          <w:rFonts w:ascii="Times New Roman" w:eastAsia="Times New Roman" w:hAnsi="Times New Roman" w:cs="Times New Roman"/>
          <w:sz w:val="24"/>
          <w:szCs w:val="24"/>
        </w:rPr>
        <w:t>receiving</w:t>
      </w:r>
      <w:r w:rsidRPr="00AC727C">
        <w:rPr>
          <w:rFonts w:ascii="Times New Roman" w:eastAsia="Times New Roman" w:hAnsi="Times New Roman" w:cs="Times New Roman"/>
          <w:sz w:val="24"/>
          <w:szCs w:val="24"/>
        </w:rPr>
        <w:t xml:space="preserve"> family counseling (youth and adults)</w:t>
      </w:r>
    </w:p>
    <w:p w14:paraId="47355BCC" w14:textId="77777777" w:rsidR="00CF1E9C" w:rsidRDefault="00CF1E9C" w:rsidP="00CF1E9C">
      <w:pPr>
        <w:numPr>
          <w:ilvl w:val="1"/>
          <w:numId w:val="10"/>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Number of youth clients receiving family counseling</w:t>
      </w:r>
    </w:p>
    <w:p w14:paraId="650F7780" w14:textId="77777777" w:rsidR="00CF1E9C" w:rsidRPr="006F0EAD" w:rsidRDefault="00CF1E9C" w:rsidP="00CF1E9C">
      <w:pPr>
        <w:numPr>
          <w:ilvl w:val="1"/>
          <w:numId w:val="10"/>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Number of adult clients receiving family counseling</w:t>
      </w:r>
    </w:p>
    <w:p w14:paraId="1D6853E7" w14:textId="4D39BA3C" w:rsidR="00CF1E9C" w:rsidRPr="00AC727C" w:rsidRDefault="0049486A" w:rsidP="00CF1E9C">
      <w:pPr>
        <w:numPr>
          <w:ilvl w:val="0"/>
          <w:numId w:val="10"/>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Number </w:t>
      </w:r>
      <w:r w:rsidR="00CF1E9C" w:rsidRPr="00AC727C">
        <w:rPr>
          <w:rFonts w:ascii="Times New Roman" w:eastAsia="Times New Roman" w:hAnsi="Times New Roman" w:cs="Times New Roman"/>
          <w:sz w:val="24"/>
          <w:szCs w:val="24"/>
        </w:rPr>
        <w:t>of families reporting improved communication and conflict resolution skills</w:t>
      </w:r>
      <w:r w:rsidR="00CF1E9C" w:rsidRPr="661C8D9A">
        <w:rPr>
          <w:rFonts w:ascii="Times New Roman" w:eastAsia="Times New Roman" w:hAnsi="Times New Roman" w:cs="Times New Roman"/>
          <w:sz w:val="24"/>
          <w:szCs w:val="24"/>
        </w:rPr>
        <w:t xml:space="preserve"> (requires pre-post measurement)</w:t>
      </w:r>
    </w:p>
    <w:p w14:paraId="466775B2" w14:textId="4E040505" w:rsidR="00CF1E9C" w:rsidRDefault="0049486A" w:rsidP="00CF1E9C">
      <w:pPr>
        <w:numPr>
          <w:ilvl w:val="0"/>
          <w:numId w:val="10"/>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Number </w:t>
      </w:r>
      <w:r w:rsidR="00CF1E9C" w:rsidRPr="00AC727C">
        <w:rPr>
          <w:rFonts w:ascii="Times New Roman" w:eastAsia="Times New Roman" w:hAnsi="Times New Roman" w:cs="Times New Roman"/>
          <w:sz w:val="24"/>
          <w:szCs w:val="24"/>
        </w:rPr>
        <w:t>of youth clients reporting stronger family support post-program</w:t>
      </w:r>
      <w:r w:rsidR="00CF1E9C" w:rsidRPr="661C8D9A">
        <w:rPr>
          <w:rFonts w:ascii="Times New Roman" w:eastAsia="Times New Roman" w:hAnsi="Times New Roman" w:cs="Times New Roman"/>
          <w:sz w:val="24"/>
          <w:szCs w:val="24"/>
        </w:rPr>
        <w:t xml:space="preserve"> (requires pre-post measur</w:t>
      </w:r>
      <w:r w:rsidR="00CF1E9C">
        <w:rPr>
          <w:rFonts w:ascii="Times New Roman" w:eastAsia="Times New Roman" w:hAnsi="Times New Roman" w:cs="Times New Roman"/>
          <w:sz w:val="24"/>
          <w:szCs w:val="24"/>
        </w:rPr>
        <w:t>e</w:t>
      </w:r>
      <w:r w:rsidR="00CF1E9C" w:rsidRPr="661C8D9A">
        <w:rPr>
          <w:rFonts w:ascii="Times New Roman" w:eastAsia="Times New Roman" w:hAnsi="Times New Roman" w:cs="Times New Roman"/>
          <w:sz w:val="24"/>
          <w:szCs w:val="24"/>
        </w:rPr>
        <w:t>ment)</w:t>
      </w:r>
    </w:p>
    <w:tbl>
      <w:tblPr>
        <w:tblStyle w:val="TableGrid"/>
        <w:tblW w:w="0" w:type="auto"/>
        <w:tblLook w:val="04A0" w:firstRow="1" w:lastRow="0" w:firstColumn="1" w:lastColumn="0" w:noHBand="0" w:noVBand="1"/>
      </w:tblPr>
      <w:tblGrid>
        <w:gridCol w:w="3309"/>
        <w:gridCol w:w="3210"/>
        <w:gridCol w:w="2831"/>
      </w:tblGrid>
      <w:tr w:rsidR="00CF1E9C" w:rsidRPr="0078339D" w14:paraId="04BFF2E0" w14:textId="77777777" w:rsidTr="0043657B">
        <w:tc>
          <w:tcPr>
            <w:tcW w:w="3309" w:type="dxa"/>
            <w:shd w:val="clear" w:color="auto" w:fill="D9D9D9" w:themeFill="background1" w:themeFillShade="D9"/>
          </w:tcPr>
          <w:p w14:paraId="0A1B1106" w14:textId="77777777" w:rsidR="00CF1E9C" w:rsidRPr="0078339D" w:rsidRDefault="00CF1E9C" w:rsidP="0043657B">
            <w:pPr>
              <w:rPr>
                <w:rFonts w:ascii="Times New Roman" w:hAnsi="Times New Roman" w:cs="Times New Roman"/>
                <w:b/>
                <w:bCs/>
                <w:sz w:val="24"/>
                <w:szCs w:val="24"/>
              </w:rPr>
            </w:pPr>
            <w:r w:rsidRPr="0078339D">
              <w:rPr>
                <w:rFonts w:ascii="Times New Roman" w:hAnsi="Times New Roman" w:cs="Times New Roman"/>
                <w:b/>
                <w:bCs/>
                <w:sz w:val="24"/>
                <w:szCs w:val="24"/>
              </w:rPr>
              <w:t>Mandatory Violence Prevention Metrics</w:t>
            </w:r>
          </w:p>
        </w:tc>
        <w:tc>
          <w:tcPr>
            <w:tcW w:w="3210" w:type="dxa"/>
            <w:shd w:val="clear" w:color="auto" w:fill="D9D9D9" w:themeFill="background1" w:themeFillShade="D9"/>
          </w:tcPr>
          <w:p w14:paraId="4B68C11C" w14:textId="77777777" w:rsidR="00CF1E9C" w:rsidRPr="0078339D" w:rsidRDefault="00CF1E9C" w:rsidP="0043657B">
            <w:pPr>
              <w:rPr>
                <w:rFonts w:ascii="Times New Roman" w:hAnsi="Times New Roman" w:cs="Times New Roman"/>
                <w:b/>
                <w:bCs/>
                <w:sz w:val="24"/>
                <w:szCs w:val="24"/>
              </w:rPr>
            </w:pPr>
            <w:r>
              <w:rPr>
                <w:rFonts w:ascii="Times New Roman" w:hAnsi="Times New Roman" w:cs="Times New Roman"/>
                <w:b/>
                <w:bCs/>
                <w:sz w:val="24"/>
                <w:szCs w:val="24"/>
              </w:rPr>
              <w:t>Unduplicated #’s Served</w:t>
            </w:r>
          </w:p>
        </w:tc>
        <w:tc>
          <w:tcPr>
            <w:tcW w:w="2831" w:type="dxa"/>
            <w:shd w:val="clear" w:color="auto" w:fill="D9D9D9" w:themeFill="background1" w:themeFillShade="D9"/>
          </w:tcPr>
          <w:p w14:paraId="0CC53647" w14:textId="77777777" w:rsidR="00CF1E9C" w:rsidRPr="0078339D" w:rsidRDefault="00CF1E9C" w:rsidP="0043657B">
            <w:pPr>
              <w:rPr>
                <w:rFonts w:ascii="Times New Roman" w:hAnsi="Times New Roman" w:cs="Times New Roman"/>
                <w:b/>
                <w:bCs/>
                <w:sz w:val="24"/>
                <w:szCs w:val="24"/>
              </w:rPr>
            </w:pPr>
            <w:r>
              <w:rPr>
                <w:rFonts w:ascii="Times New Roman" w:hAnsi="Times New Roman" w:cs="Times New Roman"/>
                <w:b/>
                <w:bCs/>
                <w:sz w:val="24"/>
                <w:szCs w:val="24"/>
              </w:rPr>
              <w:t>Frequency (Quarterly)</w:t>
            </w:r>
          </w:p>
        </w:tc>
      </w:tr>
      <w:tr w:rsidR="00CF1E9C" w:rsidRPr="0078339D" w14:paraId="2BBF6339" w14:textId="77777777" w:rsidTr="0043657B">
        <w:tc>
          <w:tcPr>
            <w:tcW w:w="3309" w:type="dxa"/>
          </w:tcPr>
          <w:p w14:paraId="52D52DE0" w14:textId="77777777" w:rsidR="00CF1E9C" w:rsidRPr="0078339D" w:rsidRDefault="00CF1E9C" w:rsidP="0043657B">
            <w:pPr>
              <w:rPr>
                <w:rFonts w:ascii="Times New Roman" w:hAnsi="Times New Roman" w:cs="Times New Roman"/>
                <w:b/>
                <w:bCs/>
                <w:sz w:val="24"/>
                <w:szCs w:val="24"/>
              </w:rPr>
            </w:pPr>
          </w:p>
        </w:tc>
        <w:tc>
          <w:tcPr>
            <w:tcW w:w="3210" w:type="dxa"/>
          </w:tcPr>
          <w:p w14:paraId="574DD48C" w14:textId="77777777" w:rsidR="00CF1E9C" w:rsidRPr="0078339D" w:rsidRDefault="00CF1E9C" w:rsidP="0043657B">
            <w:pPr>
              <w:rPr>
                <w:rFonts w:ascii="Times New Roman" w:hAnsi="Times New Roman" w:cs="Times New Roman"/>
                <w:b/>
                <w:bCs/>
                <w:sz w:val="24"/>
                <w:szCs w:val="24"/>
              </w:rPr>
            </w:pPr>
          </w:p>
        </w:tc>
        <w:tc>
          <w:tcPr>
            <w:tcW w:w="2831" w:type="dxa"/>
          </w:tcPr>
          <w:p w14:paraId="5FDFE775" w14:textId="77777777" w:rsidR="00CF1E9C" w:rsidRPr="0078339D" w:rsidRDefault="00CF1E9C" w:rsidP="0043657B">
            <w:pPr>
              <w:rPr>
                <w:rFonts w:ascii="Times New Roman" w:hAnsi="Times New Roman" w:cs="Times New Roman"/>
                <w:b/>
                <w:bCs/>
                <w:sz w:val="24"/>
                <w:szCs w:val="24"/>
              </w:rPr>
            </w:pPr>
          </w:p>
        </w:tc>
      </w:tr>
      <w:tr w:rsidR="00CF1E9C" w:rsidRPr="0078339D" w14:paraId="76168349" w14:textId="77777777" w:rsidTr="0043657B">
        <w:tc>
          <w:tcPr>
            <w:tcW w:w="3309" w:type="dxa"/>
          </w:tcPr>
          <w:p w14:paraId="684E54E0" w14:textId="77777777" w:rsidR="00CF1E9C" w:rsidRPr="0078339D" w:rsidRDefault="00CF1E9C" w:rsidP="0043657B">
            <w:pPr>
              <w:rPr>
                <w:rFonts w:ascii="Times New Roman" w:hAnsi="Times New Roman" w:cs="Times New Roman"/>
                <w:b/>
                <w:bCs/>
                <w:sz w:val="24"/>
                <w:szCs w:val="24"/>
              </w:rPr>
            </w:pPr>
          </w:p>
        </w:tc>
        <w:tc>
          <w:tcPr>
            <w:tcW w:w="3210" w:type="dxa"/>
          </w:tcPr>
          <w:p w14:paraId="201B070B" w14:textId="77777777" w:rsidR="00CF1E9C" w:rsidRPr="0078339D" w:rsidRDefault="00CF1E9C" w:rsidP="0043657B">
            <w:pPr>
              <w:rPr>
                <w:rFonts w:ascii="Times New Roman" w:hAnsi="Times New Roman" w:cs="Times New Roman"/>
                <w:b/>
                <w:bCs/>
                <w:sz w:val="24"/>
                <w:szCs w:val="24"/>
              </w:rPr>
            </w:pPr>
          </w:p>
        </w:tc>
        <w:tc>
          <w:tcPr>
            <w:tcW w:w="2831" w:type="dxa"/>
          </w:tcPr>
          <w:p w14:paraId="47E9F987" w14:textId="77777777" w:rsidR="00CF1E9C" w:rsidRPr="0078339D" w:rsidRDefault="00CF1E9C" w:rsidP="0043657B">
            <w:pPr>
              <w:rPr>
                <w:rFonts w:ascii="Times New Roman" w:hAnsi="Times New Roman" w:cs="Times New Roman"/>
                <w:b/>
                <w:bCs/>
                <w:sz w:val="24"/>
                <w:szCs w:val="24"/>
              </w:rPr>
            </w:pPr>
          </w:p>
        </w:tc>
      </w:tr>
    </w:tbl>
    <w:p w14:paraId="4869D760" w14:textId="77777777" w:rsidR="00EF63F0" w:rsidRDefault="00EF63F0" w:rsidP="0049486A">
      <w:pPr>
        <w:spacing w:before="100" w:beforeAutospacing="1" w:after="100" w:afterAutospacing="1" w:line="240" w:lineRule="auto"/>
        <w:outlineLvl w:val="2"/>
        <w:rPr>
          <w:rFonts w:ascii="Times New Roman" w:eastAsia="Times New Roman" w:hAnsi="Times New Roman" w:cs="Times New Roman"/>
          <w:b/>
          <w:bCs/>
          <w:sz w:val="27"/>
          <w:szCs w:val="27"/>
        </w:rPr>
      </w:pPr>
    </w:p>
    <w:p w14:paraId="70668B6B" w14:textId="77777777" w:rsidR="00EF63F0" w:rsidRDefault="00EF63F0" w:rsidP="0049486A">
      <w:pPr>
        <w:spacing w:before="100" w:beforeAutospacing="1" w:after="100" w:afterAutospacing="1" w:line="240" w:lineRule="auto"/>
        <w:outlineLvl w:val="2"/>
        <w:rPr>
          <w:rFonts w:ascii="Times New Roman" w:eastAsia="Times New Roman" w:hAnsi="Times New Roman" w:cs="Times New Roman"/>
          <w:b/>
          <w:bCs/>
          <w:sz w:val="27"/>
          <w:szCs w:val="27"/>
        </w:rPr>
      </w:pPr>
    </w:p>
    <w:p w14:paraId="3A33346B" w14:textId="77777777" w:rsidR="00EF63F0" w:rsidRDefault="00EF63F0" w:rsidP="0049486A">
      <w:pPr>
        <w:spacing w:before="100" w:beforeAutospacing="1" w:after="100" w:afterAutospacing="1" w:line="240" w:lineRule="auto"/>
        <w:outlineLvl w:val="2"/>
        <w:rPr>
          <w:rFonts w:ascii="Times New Roman" w:eastAsia="Times New Roman" w:hAnsi="Times New Roman" w:cs="Times New Roman"/>
          <w:b/>
          <w:bCs/>
          <w:sz w:val="27"/>
          <w:szCs w:val="27"/>
        </w:rPr>
      </w:pPr>
    </w:p>
    <w:p w14:paraId="583B2509" w14:textId="77777777" w:rsidR="00EF63F0" w:rsidRDefault="00EF63F0" w:rsidP="0049486A">
      <w:pPr>
        <w:spacing w:before="100" w:beforeAutospacing="1" w:after="100" w:afterAutospacing="1" w:line="240" w:lineRule="auto"/>
        <w:outlineLvl w:val="2"/>
        <w:rPr>
          <w:rFonts w:ascii="Times New Roman" w:eastAsia="Times New Roman" w:hAnsi="Times New Roman" w:cs="Times New Roman"/>
          <w:b/>
          <w:bCs/>
          <w:sz w:val="27"/>
          <w:szCs w:val="27"/>
        </w:rPr>
      </w:pPr>
    </w:p>
    <w:p w14:paraId="4165C664" w14:textId="57D9C3D8" w:rsidR="0049486A" w:rsidRPr="00AC727C" w:rsidRDefault="0049486A" w:rsidP="215AE46A">
      <w:pPr>
        <w:spacing w:before="100" w:beforeAutospacing="1" w:after="100" w:afterAutospacing="1" w:line="240" w:lineRule="auto"/>
        <w:outlineLvl w:val="2"/>
        <w:rPr>
          <w:rFonts w:ascii="Times New Roman" w:eastAsia="Times New Roman" w:hAnsi="Times New Roman" w:cs="Times New Roman"/>
          <w:b/>
          <w:bCs/>
          <w:sz w:val="27"/>
          <w:szCs w:val="27"/>
        </w:rPr>
      </w:pPr>
      <w:r w:rsidRPr="215AE46A">
        <w:rPr>
          <w:rFonts w:ascii="Times New Roman" w:eastAsia="Times New Roman" w:hAnsi="Times New Roman" w:cs="Times New Roman"/>
          <w:b/>
          <w:bCs/>
          <w:sz w:val="27"/>
          <w:szCs w:val="27"/>
        </w:rPr>
        <w:t>Grantee Discretionary Program-Specific Metrics</w:t>
      </w:r>
    </w:p>
    <w:p w14:paraId="21F0DFC7" w14:textId="3FFA9F01" w:rsidR="215AE46A" w:rsidRDefault="215AE46A" w:rsidP="215AE46A">
      <w:pPr>
        <w:spacing w:beforeAutospacing="1" w:afterAutospacing="1" w:line="240" w:lineRule="auto"/>
        <w:outlineLvl w:val="2"/>
        <w:rPr>
          <w:rFonts w:ascii="Times New Roman" w:eastAsia="Times New Roman" w:hAnsi="Times New Roman" w:cs="Times New Roman"/>
          <w:b/>
          <w:bCs/>
          <w:sz w:val="27"/>
          <w:szCs w:val="27"/>
        </w:rPr>
      </w:pPr>
    </w:p>
    <w:p w14:paraId="7878BC5F" w14:textId="77777777" w:rsidR="0049486A" w:rsidRPr="00AC727C" w:rsidRDefault="0049486A" w:rsidP="215AE46A">
      <w:pPr>
        <w:spacing w:before="100" w:beforeAutospacing="1" w:after="100" w:afterAutospacing="1" w:line="240" w:lineRule="auto"/>
        <w:rPr>
          <w:rFonts w:ascii="Times New Roman" w:eastAsia="Times New Roman" w:hAnsi="Times New Roman" w:cs="Times New Roman"/>
          <w:sz w:val="24"/>
          <w:szCs w:val="24"/>
        </w:rPr>
      </w:pPr>
      <w:r w:rsidRPr="215AE46A">
        <w:rPr>
          <w:rFonts w:ascii="Times New Roman" w:eastAsia="Times New Roman" w:hAnsi="Times New Roman" w:cs="Times New Roman"/>
          <w:b/>
          <w:bCs/>
          <w:sz w:val="24"/>
          <w:szCs w:val="24"/>
        </w:rPr>
        <w:t>Instructions:</w:t>
      </w:r>
      <w:r w:rsidRPr="215AE46A">
        <w:rPr>
          <w:rFonts w:ascii="Times New Roman" w:eastAsia="Times New Roman" w:hAnsi="Times New Roman" w:cs="Times New Roman"/>
          <w:sz w:val="24"/>
          <w:szCs w:val="24"/>
        </w:rPr>
        <w:t xml:space="preserve"> Provide additional metrics unique to your program. Metrics should include both </w:t>
      </w:r>
      <w:r w:rsidRPr="215AE46A">
        <w:rPr>
          <w:rFonts w:ascii="Times New Roman" w:eastAsia="Times New Roman" w:hAnsi="Times New Roman" w:cs="Times New Roman"/>
          <w:b/>
          <w:bCs/>
          <w:sz w:val="24"/>
          <w:szCs w:val="24"/>
        </w:rPr>
        <w:t>outputs</w:t>
      </w:r>
      <w:r w:rsidRPr="215AE46A">
        <w:rPr>
          <w:rFonts w:ascii="Times New Roman" w:eastAsia="Times New Roman" w:hAnsi="Times New Roman" w:cs="Times New Roman"/>
          <w:sz w:val="24"/>
          <w:szCs w:val="24"/>
        </w:rPr>
        <w:t xml:space="preserve"> (direct activities) and </w:t>
      </w:r>
      <w:r w:rsidRPr="215AE46A">
        <w:rPr>
          <w:rFonts w:ascii="Times New Roman" w:eastAsia="Times New Roman" w:hAnsi="Times New Roman" w:cs="Times New Roman"/>
          <w:b/>
          <w:bCs/>
          <w:sz w:val="24"/>
          <w:szCs w:val="24"/>
        </w:rPr>
        <w:t>outcomes</w:t>
      </w:r>
      <w:r w:rsidRPr="215AE46A">
        <w:rPr>
          <w:rFonts w:ascii="Times New Roman" w:eastAsia="Times New Roman" w:hAnsi="Times New Roman" w:cs="Times New Roman"/>
          <w:sz w:val="24"/>
          <w:szCs w:val="24"/>
        </w:rPr>
        <w:t xml:space="preserve"> (impact of activities).</w:t>
      </w:r>
    </w:p>
    <w:p w14:paraId="5EFDC463" w14:textId="64A9DB09" w:rsidR="215AE46A" w:rsidRDefault="215AE46A" w:rsidP="215AE46A">
      <w:pPr>
        <w:spacing w:beforeAutospacing="1" w:afterAutospacing="1" w:line="240" w:lineRule="auto"/>
        <w:rPr>
          <w:rFonts w:ascii="Times New Roman" w:eastAsia="Times New Roman" w:hAnsi="Times New Roman" w:cs="Times New Roman"/>
          <w:sz w:val="24"/>
          <w:szCs w:val="24"/>
        </w:rPr>
      </w:pPr>
    </w:p>
    <w:tbl>
      <w:tblPr>
        <w:tblStyle w:val="TableGrid"/>
        <w:tblW w:w="9625" w:type="dxa"/>
        <w:tblInd w:w="-275" w:type="dxa"/>
        <w:tblLook w:val="04A0" w:firstRow="1" w:lastRow="0" w:firstColumn="1" w:lastColumn="0" w:noHBand="0" w:noVBand="1"/>
      </w:tblPr>
      <w:tblGrid>
        <w:gridCol w:w="2173"/>
        <w:gridCol w:w="3953"/>
        <w:gridCol w:w="3499"/>
      </w:tblGrid>
      <w:tr w:rsidR="0049486A" w:rsidRPr="0078339D" w14:paraId="5FEF185B" w14:textId="77777777" w:rsidTr="0043657B">
        <w:tc>
          <w:tcPr>
            <w:tcW w:w="2173" w:type="dxa"/>
            <w:shd w:val="clear" w:color="auto" w:fill="D0CECE" w:themeFill="background2" w:themeFillShade="E6"/>
          </w:tcPr>
          <w:p w14:paraId="4ADF84BE" w14:textId="77777777" w:rsidR="0049486A" w:rsidRPr="0078339D" w:rsidRDefault="0049486A" w:rsidP="0043657B">
            <w:pPr>
              <w:rPr>
                <w:rFonts w:ascii="Times New Roman" w:hAnsi="Times New Roman" w:cs="Times New Roman"/>
                <w:b/>
                <w:sz w:val="24"/>
                <w:szCs w:val="24"/>
              </w:rPr>
            </w:pPr>
            <w:r w:rsidRPr="0078339D">
              <w:rPr>
                <w:rFonts w:ascii="Times New Roman" w:hAnsi="Times New Roman" w:cs="Times New Roman"/>
                <w:b/>
                <w:sz w:val="24"/>
                <w:szCs w:val="24"/>
              </w:rPr>
              <w:t>Program Activities</w:t>
            </w:r>
          </w:p>
        </w:tc>
        <w:tc>
          <w:tcPr>
            <w:tcW w:w="3953" w:type="dxa"/>
            <w:shd w:val="clear" w:color="auto" w:fill="D0CECE" w:themeFill="background2" w:themeFillShade="E6"/>
          </w:tcPr>
          <w:p w14:paraId="7BF44D27" w14:textId="77777777" w:rsidR="0049486A" w:rsidRPr="0078339D" w:rsidRDefault="0049486A" w:rsidP="0043657B">
            <w:pPr>
              <w:rPr>
                <w:rFonts w:ascii="Times New Roman" w:hAnsi="Times New Roman" w:cs="Times New Roman"/>
                <w:b/>
                <w:sz w:val="24"/>
                <w:szCs w:val="24"/>
              </w:rPr>
            </w:pPr>
            <w:r w:rsidRPr="0078339D">
              <w:rPr>
                <w:rFonts w:ascii="Times New Roman" w:hAnsi="Times New Roman" w:cs="Times New Roman"/>
                <w:b/>
                <w:sz w:val="24"/>
                <w:szCs w:val="24"/>
              </w:rPr>
              <w:t>Program Outputs</w:t>
            </w:r>
          </w:p>
        </w:tc>
        <w:tc>
          <w:tcPr>
            <w:tcW w:w="3499" w:type="dxa"/>
            <w:shd w:val="clear" w:color="auto" w:fill="D0CECE" w:themeFill="background2" w:themeFillShade="E6"/>
          </w:tcPr>
          <w:p w14:paraId="6640D317" w14:textId="77777777" w:rsidR="0049486A" w:rsidRPr="0078339D" w:rsidRDefault="0049486A" w:rsidP="0043657B">
            <w:pPr>
              <w:rPr>
                <w:rFonts w:ascii="Times New Roman" w:hAnsi="Times New Roman" w:cs="Times New Roman"/>
                <w:b/>
                <w:sz w:val="24"/>
                <w:szCs w:val="24"/>
              </w:rPr>
            </w:pPr>
            <w:r>
              <w:rPr>
                <w:rFonts w:ascii="Times New Roman" w:hAnsi="Times New Roman" w:cs="Times New Roman"/>
                <w:b/>
                <w:sz w:val="24"/>
                <w:szCs w:val="24"/>
              </w:rPr>
              <w:t>Frequency (Quarterly)</w:t>
            </w:r>
          </w:p>
        </w:tc>
      </w:tr>
      <w:tr w:rsidR="0049486A" w:rsidRPr="0078339D" w14:paraId="1D261F6A" w14:textId="77777777" w:rsidTr="0043657B">
        <w:tc>
          <w:tcPr>
            <w:tcW w:w="2173" w:type="dxa"/>
          </w:tcPr>
          <w:p w14:paraId="728656B0" w14:textId="77777777" w:rsidR="0049486A" w:rsidRPr="0078339D" w:rsidRDefault="0049486A" w:rsidP="0043657B">
            <w:pPr>
              <w:rPr>
                <w:rFonts w:ascii="Times New Roman" w:hAnsi="Times New Roman" w:cs="Times New Roman"/>
                <w:sz w:val="24"/>
                <w:szCs w:val="24"/>
              </w:rPr>
            </w:pPr>
            <w:r>
              <w:rPr>
                <w:rFonts w:ascii="Times New Roman" w:hAnsi="Times New Roman" w:cs="Times New Roman"/>
                <w:sz w:val="24"/>
                <w:szCs w:val="24"/>
              </w:rPr>
              <w:t>EX: After school program (35)</w:t>
            </w:r>
          </w:p>
        </w:tc>
        <w:tc>
          <w:tcPr>
            <w:tcW w:w="3953" w:type="dxa"/>
          </w:tcPr>
          <w:p w14:paraId="26B892E7" w14:textId="77777777" w:rsidR="0049486A" w:rsidRPr="0078339D" w:rsidRDefault="0049486A" w:rsidP="0043657B">
            <w:pPr>
              <w:rPr>
                <w:rFonts w:ascii="Times New Roman" w:hAnsi="Times New Roman" w:cs="Times New Roman"/>
                <w:sz w:val="24"/>
                <w:szCs w:val="24"/>
              </w:rPr>
            </w:pPr>
            <w:r>
              <w:rPr>
                <w:rFonts w:ascii="Times New Roman" w:hAnsi="Times New Roman" w:cs="Times New Roman"/>
                <w:sz w:val="24"/>
                <w:szCs w:val="24"/>
              </w:rPr>
              <w:t># students will participate in after school activities</w:t>
            </w:r>
          </w:p>
        </w:tc>
        <w:tc>
          <w:tcPr>
            <w:tcW w:w="3499" w:type="dxa"/>
          </w:tcPr>
          <w:p w14:paraId="11E8703A" w14:textId="77777777" w:rsidR="0049486A" w:rsidRDefault="0049486A" w:rsidP="0043657B">
            <w:pPr>
              <w:rPr>
                <w:rFonts w:ascii="Times New Roman" w:hAnsi="Times New Roman" w:cs="Times New Roman"/>
                <w:sz w:val="24"/>
                <w:szCs w:val="24"/>
              </w:rPr>
            </w:pPr>
          </w:p>
        </w:tc>
      </w:tr>
      <w:tr w:rsidR="0049486A" w:rsidRPr="0078339D" w14:paraId="7749657F" w14:textId="77777777" w:rsidTr="0043657B">
        <w:tc>
          <w:tcPr>
            <w:tcW w:w="2173" w:type="dxa"/>
          </w:tcPr>
          <w:p w14:paraId="5A8FDDC7" w14:textId="77777777" w:rsidR="0049486A" w:rsidRPr="0078339D" w:rsidRDefault="0049486A" w:rsidP="0043657B">
            <w:pPr>
              <w:rPr>
                <w:rFonts w:ascii="Times New Roman" w:hAnsi="Times New Roman" w:cs="Times New Roman"/>
                <w:sz w:val="24"/>
                <w:szCs w:val="24"/>
              </w:rPr>
            </w:pPr>
            <w:r>
              <w:rPr>
                <w:rFonts w:ascii="Times New Roman" w:hAnsi="Times New Roman" w:cs="Times New Roman"/>
                <w:sz w:val="24"/>
                <w:szCs w:val="24"/>
              </w:rPr>
              <w:t>EX:</w:t>
            </w:r>
            <w:r w:rsidRPr="00AC727C">
              <w:rPr>
                <w:rFonts w:ascii="Times New Roman" w:eastAsia="Times New Roman" w:hAnsi="Times New Roman" w:cs="Times New Roman"/>
                <w:sz w:val="24"/>
                <w:szCs w:val="24"/>
              </w:rPr>
              <w:t xml:space="preserve"> Workforce training</w:t>
            </w:r>
            <w:r>
              <w:rPr>
                <w:rFonts w:ascii="Times New Roman" w:eastAsia="Times New Roman" w:hAnsi="Times New Roman" w:cs="Times New Roman"/>
                <w:sz w:val="24"/>
                <w:szCs w:val="24"/>
              </w:rPr>
              <w:t xml:space="preserve"> (50)</w:t>
            </w:r>
          </w:p>
        </w:tc>
        <w:tc>
          <w:tcPr>
            <w:tcW w:w="3953" w:type="dxa"/>
            <w:vAlign w:val="center"/>
          </w:tcPr>
          <w:p w14:paraId="5C3C04F1" w14:textId="77777777" w:rsidR="0049486A" w:rsidRPr="0078339D" w:rsidRDefault="0049486A" w:rsidP="0043657B">
            <w:pPr>
              <w:rPr>
                <w:rFonts w:ascii="Times New Roman" w:hAnsi="Times New Roman" w:cs="Times New Roman"/>
                <w:sz w:val="24"/>
                <w:szCs w:val="24"/>
              </w:rPr>
            </w:pPr>
            <w:r>
              <w:rPr>
                <w:rFonts w:ascii="Times New Roman" w:eastAsia="Times New Roman" w:hAnsi="Times New Roman" w:cs="Times New Roman"/>
                <w:sz w:val="24"/>
                <w:szCs w:val="24"/>
              </w:rPr>
              <w:t>#</w:t>
            </w:r>
            <w:r w:rsidRPr="00AC727C">
              <w:rPr>
                <w:rFonts w:ascii="Times New Roman" w:eastAsia="Times New Roman" w:hAnsi="Times New Roman" w:cs="Times New Roman"/>
                <w:sz w:val="24"/>
                <w:szCs w:val="24"/>
              </w:rPr>
              <w:t xml:space="preserve"> of clients completing job readiness training</w:t>
            </w:r>
          </w:p>
        </w:tc>
        <w:tc>
          <w:tcPr>
            <w:tcW w:w="3499" w:type="dxa"/>
          </w:tcPr>
          <w:p w14:paraId="05966FBD" w14:textId="77777777" w:rsidR="0049486A" w:rsidRPr="0078339D" w:rsidRDefault="0049486A" w:rsidP="0043657B">
            <w:pPr>
              <w:rPr>
                <w:rFonts w:ascii="Times New Roman" w:hAnsi="Times New Roman" w:cs="Times New Roman"/>
                <w:sz w:val="24"/>
                <w:szCs w:val="24"/>
              </w:rPr>
            </w:pPr>
          </w:p>
        </w:tc>
      </w:tr>
      <w:tr w:rsidR="0049486A" w:rsidRPr="0078339D" w14:paraId="37E4630C" w14:textId="77777777" w:rsidTr="0043657B">
        <w:tc>
          <w:tcPr>
            <w:tcW w:w="2173" w:type="dxa"/>
          </w:tcPr>
          <w:p w14:paraId="55C7B00C" w14:textId="77777777" w:rsidR="0049486A" w:rsidRPr="0078339D" w:rsidRDefault="0049486A" w:rsidP="0043657B">
            <w:pPr>
              <w:rPr>
                <w:rFonts w:ascii="Times New Roman" w:hAnsi="Times New Roman" w:cs="Times New Roman"/>
                <w:sz w:val="24"/>
                <w:szCs w:val="24"/>
              </w:rPr>
            </w:pPr>
            <w:r>
              <w:rPr>
                <w:rFonts w:ascii="Times New Roman" w:hAnsi="Times New Roman" w:cs="Times New Roman"/>
                <w:sz w:val="24"/>
                <w:szCs w:val="24"/>
              </w:rPr>
              <w:t>EX: Mental Health Workshops (150)</w:t>
            </w:r>
          </w:p>
        </w:tc>
        <w:tc>
          <w:tcPr>
            <w:tcW w:w="3953" w:type="dxa"/>
          </w:tcPr>
          <w:p w14:paraId="68B9A063" w14:textId="77777777" w:rsidR="0049486A" w:rsidRPr="0078339D" w:rsidRDefault="0049486A" w:rsidP="0043657B">
            <w:pPr>
              <w:rPr>
                <w:rFonts w:ascii="Times New Roman" w:hAnsi="Times New Roman" w:cs="Times New Roman"/>
                <w:sz w:val="24"/>
                <w:szCs w:val="24"/>
              </w:rPr>
            </w:pPr>
            <w:r>
              <w:rPr>
                <w:rFonts w:ascii="Times New Roman" w:eastAsia="Times New Roman" w:hAnsi="Times New Roman" w:cs="Times New Roman"/>
                <w:sz w:val="24"/>
                <w:szCs w:val="24"/>
              </w:rPr>
              <w:t>#</w:t>
            </w:r>
            <w:r w:rsidRPr="00AC727C">
              <w:rPr>
                <w:rFonts w:ascii="Times New Roman" w:eastAsia="Times New Roman" w:hAnsi="Times New Roman" w:cs="Times New Roman"/>
                <w:sz w:val="24"/>
                <w:szCs w:val="24"/>
              </w:rPr>
              <w:t xml:space="preserve"> of clients attending mental health sessions</w:t>
            </w:r>
          </w:p>
        </w:tc>
        <w:tc>
          <w:tcPr>
            <w:tcW w:w="3499" w:type="dxa"/>
          </w:tcPr>
          <w:p w14:paraId="344AE29D" w14:textId="77777777" w:rsidR="0049486A" w:rsidRPr="0078339D" w:rsidRDefault="0049486A" w:rsidP="0043657B">
            <w:pPr>
              <w:rPr>
                <w:rFonts w:ascii="Times New Roman" w:hAnsi="Times New Roman" w:cs="Times New Roman"/>
                <w:sz w:val="24"/>
                <w:szCs w:val="24"/>
              </w:rPr>
            </w:pPr>
          </w:p>
        </w:tc>
      </w:tr>
      <w:tr w:rsidR="0049486A" w:rsidRPr="0078339D" w14:paraId="3F813862" w14:textId="77777777" w:rsidTr="0043657B">
        <w:tc>
          <w:tcPr>
            <w:tcW w:w="2173" w:type="dxa"/>
          </w:tcPr>
          <w:p w14:paraId="4FB89E2C" w14:textId="77777777" w:rsidR="0049486A" w:rsidRPr="0078339D" w:rsidRDefault="0049486A" w:rsidP="0043657B">
            <w:pPr>
              <w:rPr>
                <w:rFonts w:ascii="Times New Roman" w:hAnsi="Times New Roman" w:cs="Times New Roman"/>
                <w:sz w:val="24"/>
                <w:szCs w:val="24"/>
              </w:rPr>
            </w:pPr>
          </w:p>
        </w:tc>
        <w:tc>
          <w:tcPr>
            <w:tcW w:w="3953" w:type="dxa"/>
          </w:tcPr>
          <w:p w14:paraId="7898DD84" w14:textId="77777777" w:rsidR="0049486A" w:rsidRPr="0078339D" w:rsidRDefault="0049486A" w:rsidP="0043657B">
            <w:pPr>
              <w:rPr>
                <w:rFonts w:ascii="Times New Roman" w:hAnsi="Times New Roman" w:cs="Times New Roman"/>
                <w:sz w:val="24"/>
                <w:szCs w:val="24"/>
              </w:rPr>
            </w:pPr>
          </w:p>
        </w:tc>
        <w:tc>
          <w:tcPr>
            <w:tcW w:w="3499" w:type="dxa"/>
          </w:tcPr>
          <w:p w14:paraId="1B77017F" w14:textId="77777777" w:rsidR="0049486A" w:rsidRPr="0078339D" w:rsidRDefault="0049486A" w:rsidP="0043657B">
            <w:pPr>
              <w:rPr>
                <w:rFonts w:ascii="Times New Roman" w:hAnsi="Times New Roman" w:cs="Times New Roman"/>
                <w:sz w:val="24"/>
                <w:szCs w:val="24"/>
              </w:rPr>
            </w:pPr>
          </w:p>
        </w:tc>
      </w:tr>
      <w:tr w:rsidR="0049486A" w:rsidRPr="0078339D" w14:paraId="7E254653" w14:textId="77777777" w:rsidTr="0043657B">
        <w:tc>
          <w:tcPr>
            <w:tcW w:w="2173" w:type="dxa"/>
          </w:tcPr>
          <w:p w14:paraId="5B5CD9DF" w14:textId="77777777" w:rsidR="0049486A" w:rsidRPr="0078339D" w:rsidRDefault="0049486A" w:rsidP="0043657B">
            <w:pPr>
              <w:rPr>
                <w:rFonts w:ascii="Times New Roman" w:hAnsi="Times New Roman" w:cs="Times New Roman"/>
                <w:sz w:val="24"/>
                <w:szCs w:val="24"/>
              </w:rPr>
            </w:pPr>
          </w:p>
        </w:tc>
        <w:tc>
          <w:tcPr>
            <w:tcW w:w="3953" w:type="dxa"/>
          </w:tcPr>
          <w:p w14:paraId="141F2ACA" w14:textId="77777777" w:rsidR="0049486A" w:rsidRPr="0078339D" w:rsidRDefault="0049486A" w:rsidP="0043657B">
            <w:pPr>
              <w:rPr>
                <w:rFonts w:ascii="Times New Roman" w:hAnsi="Times New Roman" w:cs="Times New Roman"/>
                <w:sz w:val="24"/>
                <w:szCs w:val="24"/>
              </w:rPr>
            </w:pPr>
          </w:p>
        </w:tc>
        <w:tc>
          <w:tcPr>
            <w:tcW w:w="3499" w:type="dxa"/>
          </w:tcPr>
          <w:p w14:paraId="0AB934A5" w14:textId="77777777" w:rsidR="0049486A" w:rsidRPr="0078339D" w:rsidRDefault="0049486A" w:rsidP="0043657B">
            <w:pPr>
              <w:rPr>
                <w:rFonts w:ascii="Times New Roman" w:hAnsi="Times New Roman" w:cs="Times New Roman"/>
                <w:sz w:val="24"/>
                <w:szCs w:val="24"/>
              </w:rPr>
            </w:pPr>
          </w:p>
        </w:tc>
      </w:tr>
    </w:tbl>
    <w:p w14:paraId="1F69E37F" w14:textId="77777777" w:rsidR="0092369B" w:rsidRDefault="0092369B" w:rsidP="00EB3846">
      <w:pPr>
        <w:rPr>
          <w:rFonts w:ascii="Times New Roman" w:hAnsi="Times New Roman" w:cs="Times New Roman"/>
          <w:b/>
          <w:bCs/>
          <w:sz w:val="24"/>
          <w:szCs w:val="24"/>
        </w:rPr>
      </w:pPr>
    </w:p>
    <w:p w14:paraId="0FCCBFFF" w14:textId="070329DE" w:rsidR="00EB3846" w:rsidRPr="0078339D" w:rsidRDefault="00EB3846" w:rsidP="00EB3846">
      <w:pPr>
        <w:rPr>
          <w:rFonts w:ascii="Times New Roman" w:hAnsi="Times New Roman" w:cs="Times New Roman"/>
          <w:b/>
          <w:bCs/>
          <w:sz w:val="24"/>
          <w:szCs w:val="24"/>
        </w:rPr>
      </w:pPr>
      <w:r>
        <w:rPr>
          <w:rFonts w:ascii="Times New Roman" w:hAnsi="Times New Roman" w:cs="Times New Roman"/>
          <w:b/>
          <w:bCs/>
          <w:sz w:val="24"/>
          <w:szCs w:val="24"/>
        </w:rPr>
        <w:t xml:space="preserve">If applicable, Center for Disease Control and Prevention (CDC) </w:t>
      </w:r>
      <w:r w:rsidRPr="0078339D">
        <w:rPr>
          <w:rFonts w:ascii="Times New Roman" w:hAnsi="Times New Roman" w:cs="Times New Roman"/>
          <w:b/>
          <w:bCs/>
          <w:sz w:val="24"/>
          <w:szCs w:val="24"/>
        </w:rPr>
        <w:t xml:space="preserve">Risk and Protective Factors for Youth Violence </w:t>
      </w:r>
    </w:p>
    <w:p w14:paraId="3CEE61CB" w14:textId="77777777" w:rsidR="00EB3846" w:rsidRPr="0019290C" w:rsidRDefault="00EB3846" w:rsidP="215AE46A">
      <w:pPr>
        <w:rPr>
          <w:rFonts w:ascii="Times New Roman" w:hAnsi="Times New Roman" w:cs="Times New Roman"/>
          <w:sz w:val="24"/>
          <w:szCs w:val="24"/>
        </w:rPr>
      </w:pPr>
      <w:r w:rsidRPr="0019290C">
        <w:rPr>
          <w:rFonts w:ascii="Times New Roman" w:hAnsi="Times New Roman" w:cs="Times New Roman"/>
          <w:sz w:val="24"/>
          <w:szCs w:val="24"/>
        </w:rPr>
        <w:t xml:space="preserve">Instructions: If your program will serve youth, you </w:t>
      </w:r>
      <w:r w:rsidRPr="0019290C">
        <w:rPr>
          <w:rFonts w:ascii="Times New Roman" w:hAnsi="Times New Roman" w:cs="Times New Roman"/>
          <w:b/>
          <w:bCs/>
          <w:sz w:val="24"/>
          <w:szCs w:val="24"/>
        </w:rPr>
        <w:t xml:space="preserve">must </w:t>
      </w:r>
      <w:r w:rsidRPr="0019290C">
        <w:rPr>
          <w:rFonts w:ascii="Times New Roman" w:hAnsi="Times New Roman" w:cs="Times New Roman"/>
          <w:sz w:val="24"/>
          <w:szCs w:val="24"/>
        </w:rPr>
        <w:t xml:space="preserve">complete this section. The risk and protective factors for violence below are from the Centers of Disease Control and Prevention (CDC). Applicants must select </w:t>
      </w:r>
      <w:proofErr w:type="gramStart"/>
      <w:r w:rsidRPr="0019290C">
        <w:rPr>
          <w:rFonts w:ascii="Times New Roman" w:hAnsi="Times New Roman" w:cs="Times New Roman"/>
          <w:sz w:val="24"/>
          <w:szCs w:val="24"/>
        </w:rPr>
        <w:t>all of</w:t>
      </w:r>
      <w:proofErr w:type="gramEnd"/>
      <w:r w:rsidRPr="0019290C">
        <w:rPr>
          <w:rFonts w:ascii="Times New Roman" w:hAnsi="Times New Roman" w:cs="Times New Roman"/>
          <w:sz w:val="24"/>
          <w:szCs w:val="24"/>
        </w:rPr>
        <w:t xml:space="preserve"> the risk and protective factors that will be impacted by their program. Please only select metrics that make sense for the programming you provide. Chosen metrics should be pasted into the table provided below. Copy and paste one metric per row. Add additional rows as necessary. </w:t>
      </w:r>
    </w:p>
    <w:p w14:paraId="202A7F84" w14:textId="77777777" w:rsidR="00EB3846" w:rsidRPr="0078339D" w:rsidRDefault="00EB3846" w:rsidP="00EB3846">
      <w:pPr>
        <w:pStyle w:val="ListParagraph"/>
        <w:numPr>
          <w:ilvl w:val="0"/>
          <w:numId w:val="3"/>
        </w:numPr>
        <w:spacing w:after="0"/>
        <w:rPr>
          <w:rFonts w:ascii="Times New Roman" w:hAnsi="Times New Roman" w:cs="Times New Roman"/>
          <w:sz w:val="24"/>
          <w:szCs w:val="24"/>
        </w:rPr>
      </w:pPr>
      <w:r w:rsidRPr="0078339D">
        <w:rPr>
          <w:rFonts w:ascii="Times New Roman" w:hAnsi="Times New Roman" w:cs="Times New Roman"/>
          <w:b/>
          <w:bCs/>
          <w:sz w:val="24"/>
          <w:szCs w:val="24"/>
        </w:rPr>
        <w:t>Individual risk factors</w:t>
      </w:r>
    </w:p>
    <w:p w14:paraId="196AAB78" w14:textId="77777777" w:rsidR="00EB3846" w:rsidRPr="0078339D" w:rsidRDefault="00EB3846" w:rsidP="00EB3846">
      <w:pPr>
        <w:pStyle w:val="ListParagraph"/>
        <w:numPr>
          <w:ilvl w:val="1"/>
          <w:numId w:val="3"/>
        </w:numPr>
        <w:spacing w:after="0"/>
        <w:rPr>
          <w:rFonts w:ascii="Times New Roman" w:hAnsi="Times New Roman" w:cs="Times New Roman"/>
          <w:sz w:val="24"/>
          <w:szCs w:val="24"/>
        </w:rPr>
      </w:pPr>
      <w:r w:rsidRPr="0078339D">
        <w:rPr>
          <w:rFonts w:ascii="Times New Roman" w:hAnsi="Times New Roman" w:cs="Times New Roman"/>
          <w:sz w:val="24"/>
          <w:szCs w:val="24"/>
        </w:rPr>
        <w:t xml:space="preserve">Involvement with drugs, alcohol, or tobacco </w:t>
      </w:r>
    </w:p>
    <w:p w14:paraId="2C40DD22" w14:textId="77777777" w:rsidR="00EB3846" w:rsidRPr="0078339D" w:rsidRDefault="00EB3846" w:rsidP="00EB3846">
      <w:pPr>
        <w:pStyle w:val="ListParagraph"/>
        <w:numPr>
          <w:ilvl w:val="1"/>
          <w:numId w:val="3"/>
        </w:numPr>
        <w:spacing w:after="0"/>
        <w:rPr>
          <w:rFonts w:ascii="Times New Roman" w:hAnsi="Times New Roman" w:cs="Times New Roman"/>
          <w:sz w:val="24"/>
          <w:szCs w:val="24"/>
        </w:rPr>
      </w:pPr>
      <w:r w:rsidRPr="0078339D">
        <w:rPr>
          <w:rFonts w:ascii="Times New Roman" w:hAnsi="Times New Roman" w:cs="Times New Roman"/>
          <w:sz w:val="24"/>
          <w:szCs w:val="24"/>
        </w:rPr>
        <w:t xml:space="preserve">Poor behavioral control </w:t>
      </w:r>
    </w:p>
    <w:p w14:paraId="4F702037" w14:textId="77777777" w:rsidR="00EB3846" w:rsidRPr="0078339D" w:rsidRDefault="00EB3846" w:rsidP="00EB3846">
      <w:pPr>
        <w:pStyle w:val="ListParagraph"/>
        <w:numPr>
          <w:ilvl w:val="1"/>
          <w:numId w:val="3"/>
        </w:numPr>
        <w:spacing w:after="0"/>
        <w:rPr>
          <w:rFonts w:ascii="Times New Roman" w:hAnsi="Times New Roman" w:cs="Times New Roman"/>
          <w:sz w:val="24"/>
          <w:szCs w:val="24"/>
        </w:rPr>
      </w:pPr>
      <w:r w:rsidRPr="0078339D">
        <w:rPr>
          <w:rFonts w:ascii="Times New Roman" w:hAnsi="Times New Roman" w:cs="Times New Roman"/>
          <w:sz w:val="24"/>
          <w:szCs w:val="24"/>
        </w:rPr>
        <w:t xml:space="preserve">Deficits in social cognitive abilities </w:t>
      </w:r>
    </w:p>
    <w:p w14:paraId="1B90C708" w14:textId="77777777" w:rsidR="00EB3846" w:rsidRPr="001A1718" w:rsidRDefault="00EB3846" w:rsidP="00EB3846">
      <w:pPr>
        <w:pStyle w:val="ListParagraph"/>
        <w:numPr>
          <w:ilvl w:val="1"/>
          <w:numId w:val="3"/>
        </w:numPr>
        <w:spacing w:after="0"/>
        <w:rPr>
          <w:rFonts w:ascii="Times New Roman" w:hAnsi="Times New Roman" w:cs="Times New Roman"/>
          <w:sz w:val="24"/>
          <w:szCs w:val="24"/>
        </w:rPr>
      </w:pPr>
      <w:r w:rsidRPr="0078339D">
        <w:rPr>
          <w:rFonts w:ascii="Times New Roman" w:hAnsi="Times New Roman" w:cs="Times New Roman"/>
          <w:sz w:val="24"/>
          <w:szCs w:val="24"/>
        </w:rPr>
        <w:t xml:space="preserve">High emotional distress </w:t>
      </w:r>
    </w:p>
    <w:p w14:paraId="1C304AB6" w14:textId="77777777" w:rsidR="00EB3846" w:rsidRPr="0078339D" w:rsidRDefault="00EB3846" w:rsidP="00EB3846">
      <w:pPr>
        <w:pStyle w:val="ListParagraph"/>
        <w:numPr>
          <w:ilvl w:val="1"/>
          <w:numId w:val="3"/>
        </w:numPr>
        <w:spacing w:after="0"/>
        <w:rPr>
          <w:rFonts w:ascii="Times New Roman" w:hAnsi="Times New Roman" w:cs="Times New Roman"/>
          <w:sz w:val="24"/>
          <w:szCs w:val="24"/>
        </w:rPr>
      </w:pPr>
      <w:r w:rsidRPr="0078339D">
        <w:rPr>
          <w:rFonts w:ascii="Times New Roman" w:hAnsi="Times New Roman" w:cs="Times New Roman"/>
          <w:sz w:val="24"/>
          <w:szCs w:val="24"/>
        </w:rPr>
        <w:t xml:space="preserve">Antisocial beliefs and attitudes </w:t>
      </w:r>
    </w:p>
    <w:p w14:paraId="03AEE291" w14:textId="77777777" w:rsidR="00EB3846" w:rsidRPr="0078339D" w:rsidRDefault="00EB3846" w:rsidP="00EB3846">
      <w:pPr>
        <w:pStyle w:val="ListParagraph"/>
        <w:numPr>
          <w:ilvl w:val="1"/>
          <w:numId w:val="3"/>
        </w:numPr>
        <w:spacing w:after="0"/>
        <w:rPr>
          <w:rFonts w:ascii="Times New Roman" w:hAnsi="Times New Roman" w:cs="Times New Roman"/>
          <w:sz w:val="24"/>
          <w:szCs w:val="24"/>
        </w:rPr>
      </w:pPr>
      <w:r w:rsidRPr="0078339D">
        <w:rPr>
          <w:rFonts w:ascii="Times New Roman" w:hAnsi="Times New Roman" w:cs="Times New Roman"/>
          <w:sz w:val="24"/>
          <w:szCs w:val="24"/>
        </w:rPr>
        <w:t xml:space="preserve">Exposure to violence and conflict in the family </w:t>
      </w:r>
    </w:p>
    <w:p w14:paraId="67367BDC" w14:textId="77777777" w:rsidR="00EB3846" w:rsidRPr="0078339D" w:rsidRDefault="00EB3846" w:rsidP="00EB3846">
      <w:pPr>
        <w:pStyle w:val="ListParagraph"/>
        <w:numPr>
          <w:ilvl w:val="0"/>
          <w:numId w:val="3"/>
        </w:numPr>
        <w:spacing w:after="0"/>
        <w:rPr>
          <w:rFonts w:ascii="Times New Roman" w:hAnsi="Times New Roman" w:cs="Times New Roman"/>
          <w:sz w:val="24"/>
          <w:szCs w:val="24"/>
        </w:rPr>
      </w:pPr>
      <w:r w:rsidRPr="0078339D">
        <w:rPr>
          <w:rFonts w:ascii="Times New Roman" w:hAnsi="Times New Roman" w:cs="Times New Roman"/>
          <w:b/>
          <w:bCs/>
          <w:sz w:val="24"/>
          <w:szCs w:val="24"/>
        </w:rPr>
        <w:t>Relationship risk factors</w:t>
      </w:r>
    </w:p>
    <w:p w14:paraId="303AA70D" w14:textId="77777777" w:rsidR="00EB3846" w:rsidRPr="0078339D" w:rsidRDefault="00EB3846" w:rsidP="00EB3846">
      <w:pPr>
        <w:pStyle w:val="ListParagraph"/>
        <w:numPr>
          <w:ilvl w:val="1"/>
          <w:numId w:val="3"/>
        </w:numPr>
        <w:spacing w:after="0"/>
        <w:rPr>
          <w:rFonts w:ascii="Times New Roman" w:hAnsi="Times New Roman" w:cs="Times New Roman"/>
          <w:sz w:val="24"/>
          <w:szCs w:val="24"/>
        </w:rPr>
      </w:pPr>
      <w:r w:rsidRPr="0078339D">
        <w:rPr>
          <w:rFonts w:ascii="Times New Roman" w:hAnsi="Times New Roman" w:cs="Times New Roman"/>
          <w:sz w:val="24"/>
          <w:szCs w:val="24"/>
        </w:rPr>
        <w:t xml:space="preserve">Authoritarian child rearing attitudes </w:t>
      </w:r>
    </w:p>
    <w:p w14:paraId="5527686D" w14:textId="77777777" w:rsidR="00EB3846" w:rsidRPr="0078339D" w:rsidRDefault="00EB3846" w:rsidP="00EB3846">
      <w:pPr>
        <w:pStyle w:val="ListParagraph"/>
        <w:numPr>
          <w:ilvl w:val="1"/>
          <w:numId w:val="3"/>
        </w:numPr>
        <w:spacing w:after="0"/>
        <w:rPr>
          <w:rFonts w:ascii="Times New Roman" w:hAnsi="Times New Roman" w:cs="Times New Roman"/>
          <w:sz w:val="24"/>
          <w:szCs w:val="24"/>
        </w:rPr>
      </w:pPr>
      <w:r w:rsidRPr="0078339D">
        <w:rPr>
          <w:rFonts w:ascii="Times New Roman" w:hAnsi="Times New Roman" w:cs="Times New Roman"/>
          <w:sz w:val="24"/>
          <w:szCs w:val="24"/>
        </w:rPr>
        <w:t xml:space="preserve">Harsh, lax, or inconsistent disciplinary practices </w:t>
      </w:r>
    </w:p>
    <w:p w14:paraId="63DDFB1B" w14:textId="77777777" w:rsidR="00EB3846" w:rsidRPr="0078339D" w:rsidRDefault="00EB3846" w:rsidP="00EB3846">
      <w:pPr>
        <w:pStyle w:val="ListParagraph"/>
        <w:numPr>
          <w:ilvl w:val="1"/>
          <w:numId w:val="3"/>
        </w:numPr>
        <w:spacing w:after="0"/>
        <w:rPr>
          <w:rFonts w:ascii="Times New Roman" w:hAnsi="Times New Roman" w:cs="Times New Roman"/>
          <w:sz w:val="24"/>
          <w:szCs w:val="24"/>
        </w:rPr>
      </w:pPr>
      <w:r w:rsidRPr="0078339D">
        <w:rPr>
          <w:rFonts w:ascii="Times New Roman" w:hAnsi="Times New Roman" w:cs="Times New Roman"/>
          <w:sz w:val="24"/>
          <w:szCs w:val="24"/>
        </w:rPr>
        <w:t xml:space="preserve">Poor family functioning </w:t>
      </w:r>
    </w:p>
    <w:p w14:paraId="55F72F05" w14:textId="77777777" w:rsidR="00EB3846" w:rsidRPr="0078339D" w:rsidRDefault="00EB3846" w:rsidP="00EB3846">
      <w:pPr>
        <w:pStyle w:val="ListParagraph"/>
        <w:numPr>
          <w:ilvl w:val="1"/>
          <w:numId w:val="3"/>
        </w:numPr>
        <w:spacing w:after="0"/>
        <w:rPr>
          <w:rFonts w:ascii="Times New Roman" w:hAnsi="Times New Roman" w:cs="Times New Roman"/>
          <w:sz w:val="24"/>
          <w:szCs w:val="24"/>
        </w:rPr>
      </w:pPr>
      <w:r w:rsidRPr="0078339D">
        <w:rPr>
          <w:rFonts w:ascii="Times New Roman" w:hAnsi="Times New Roman" w:cs="Times New Roman"/>
          <w:sz w:val="24"/>
          <w:szCs w:val="24"/>
        </w:rPr>
        <w:t>Poor monitoring and supervision of children</w:t>
      </w:r>
    </w:p>
    <w:p w14:paraId="06D3C875" w14:textId="77777777" w:rsidR="00EB3846" w:rsidRPr="0078339D" w:rsidRDefault="00EB3846" w:rsidP="00EB3846">
      <w:pPr>
        <w:pStyle w:val="ListParagraph"/>
        <w:numPr>
          <w:ilvl w:val="1"/>
          <w:numId w:val="3"/>
        </w:numPr>
        <w:spacing w:after="0"/>
        <w:rPr>
          <w:rFonts w:ascii="Times New Roman" w:hAnsi="Times New Roman" w:cs="Times New Roman"/>
          <w:sz w:val="24"/>
          <w:szCs w:val="24"/>
        </w:rPr>
      </w:pPr>
      <w:r w:rsidRPr="0078339D">
        <w:rPr>
          <w:rFonts w:ascii="Times New Roman" w:hAnsi="Times New Roman" w:cs="Times New Roman"/>
          <w:sz w:val="24"/>
          <w:szCs w:val="24"/>
        </w:rPr>
        <w:t xml:space="preserve">Association with delinquent peers </w:t>
      </w:r>
    </w:p>
    <w:p w14:paraId="05BDEABA" w14:textId="77777777" w:rsidR="00EB3846" w:rsidRPr="0078339D" w:rsidRDefault="00EB3846" w:rsidP="00EB3846">
      <w:pPr>
        <w:pStyle w:val="ListParagraph"/>
        <w:numPr>
          <w:ilvl w:val="1"/>
          <w:numId w:val="3"/>
        </w:numPr>
        <w:spacing w:after="0"/>
        <w:rPr>
          <w:rFonts w:ascii="Times New Roman" w:hAnsi="Times New Roman" w:cs="Times New Roman"/>
          <w:sz w:val="24"/>
          <w:szCs w:val="24"/>
        </w:rPr>
      </w:pPr>
      <w:r w:rsidRPr="0078339D">
        <w:rPr>
          <w:rFonts w:ascii="Times New Roman" w:hAnsi="Times New Roman" w:cs="Times New Roman"/>
          <w:sz w:val="24"/>
          <w:szCs w:val="24"/>
        </w:rPr>
        <w:lastRenderedPageBreak/>
        <w:t xml:space="preserve">Involvement in gangs </w:t>
      </w:r>
    </w:p>
    <w:p w14:paraId="61E29A37" w14:textId="77777777" w:rsidR="00EB3846" w:rsidRPr="0078339D" w:rsidRDefault="00EB3846" w:rsidP="00EB3846">
      <w:pPr>
        <w:pStyle w:val="ListParagraph"/>
        <w:numPr>
          <w:ilvl w:val="1"/>
          <w:numId w:val="3"/>
        </w:numPr>
        <w:spacing w:after="0"/>
        <w:rPr>
          <w:rFonts w:ascii="Times New Roman" w:hAnsi="Times New Roman" w:cs="Times New Roman"/>
          <w:sz w:val="24"/>
          <w:szCs w:val="24"/>
        </w:rPr>
      </w:pPr>
      <w:r w:rsidRPr="0078339D">
        <w:rPr>
          <w:rFonts w:ascii="Times New Roman" w:hAnsi="Times New Roman" w:cs="Times New Roman"/>
          <w:sz w:val="24"/>
          <w:szCs w:val="24"/>
        </w:rPr>
        <w:t xml:space="preserve">Social rejection by peers </w:t>
      </w:r>
    </w:p>
    <w:p w14:paraId="4D43161B" w14:textId="77777777" w:rsidR="00EB3846" w:rsidRPr="0078339D" w:rsidRDefault="00EB3846" w:rsidP="00EB3846">
      <w:pPr>
        <w:pStyle w:val="ListParagraph"/>
        <w:numPr>
          <w:ilvl w:val="1"/>
          <w:numId w:val="3"/>
        </w:numPr>
        <w:spacing w:after="0"/>
        <w:rPr>
          <w:rFonts w:ascii="Times New Roman" w:hAnsi="Times New Roman" w:cs="Times New Roman"/>
          <w:sz w:val="24"/>
          <w:szCs w:val="24"/>
        </w:rPr>
      </w:pPr>
      <w:r w:rsidRPr="0078339D">
        <w:rPr>
          <w:rFonts w:ascii="Times New Roman" w:hAnsi="Times New Roman" w:cs="Times New Roman"/>
          <w:sz w:val="24"/>
          <w:szCs w:val="24"/>
        </w:rPr>
        <w:t xml:space="preserve">Poor academic performance </w:t>
      </w:r>
    </w:p>
    <w:p w14:paraId="21B3F9C1" w14:textId="77777777" w:rsidR="00EB3846" w:rsidRPr="0078339D" w:rsidRDefault="00EB3846" w:rsidP="00EB3846">
      <w:pPr>
        <w:pStyle w:val="ListParagraph"/>
        <w:numPr>
          <w:ilvl w:val="1"/>
          <w:numId w:val="3"/>
        </w:numPr>
        <w:spacing w:after="0"/>
        <w:rPr>
          <w:rFonts w:ascii="Times New Roman" w:hAnsi="Times New Roman" w:cs="Times New Roman"/>
          <w:sz w:val="24"/>
          <w:szCs w:val="24"/>
        </w:rPr>
      </w:pPr>
      <w:r w:rsidRPr="0078339D">
        <w:rPr>
          <w:rFonts w:ascii="Times New Roman" w:hAnsi="Times New Roman" w:cs="Times New Roman"/>
          <w:sz w:val="24"/>
          <w:szCs w:val="24"/>
        </w:rPr>
        <w:t>Low commitment to school and school failure</w:t>
      </w:r>
    </w:p>
    <w:p w14:paraId="108122D4" w14:textId="77777777" w:rsidR="00EB3846" w:rsidRPr="0078339D" w:rsidRDefault="00EB3846" w:rsidP="00EB3846">
      <w:pPr>
        <w:pStyle w:val="ListParagraph"/>
        <w:numPr>
          <w:ilvl w:val="0"/>
          <w:numId w:val="3"/>
        </w:numPr>
        <w:spacing w:after="0"/>
        <w:rPr>
          <w:rFonts w:ascii="Times New Roman" w:hAnsi="Times New Roman" w:cs="Times New Roman"/>
          <w:sz w:val="24"/>
          <w:szCs w:val="24"/>
        </w:rPr>
      </w:pPr>
      <w:bookmarkStart w:id="0" w:name="Protective%20factors%20for%20perpetratio"/>
      <w:bookmarkEnd w:id="0"/>
      <w:r w:rsidRPr="0078339D">
        <w:rPr>
          <w:rFonts w:ascii="Times New Roman" w:hAnsi="Times New Roman" w:cs="Times New Roman"/>
          <w:b/>
          <w:bCs/>
          <w:sz w:val="24"/>
          <w:szCs w:val="24"/>
        </w:rPr>
        <w:t>Individual protective factors</w:t>
      </w:r>
    </w:p>
    <w:p w14:paraId="4521DDF5" w14:textId="77777777" w:rsidR="00EB3846" w:rsidRPr="0078339D" w:rsidRDefault="00EB3846" w:rsidP="00EB3846">
      <w:pPr>
        <w:pStyle w:val="ListParagraph"/>
        <w:numPr>
          <w:ilvl w:val="1"/>
          <w:numId w:val="3"/>
        </w:numPr>
        <w:spacing w:after="0"/>
        <w:rPr>
          <w:rFonts w:ascii="Times New Roman" w:hAnsi="Times New Roman" w:cs="Times New Roman"/>
          <w:sz w:val="24"/>
          <w:szCs w:val="24"/>
        </w:rPr>
      </w:pPr>
      <w:r w:rsidRPr="0078339D">
        <w:rPr>
          <w:rFonts w:ascii="Times New Roman" w:hAnsi="Times New Roman" w:cs="Times New Roman"/>
          <w:sz w:val="24"/>
          <w:szCs w:val="24"/>
        </w:rPr>
        <w:t xml:space="preserve">High grade point average (as an indicator of high academic achievement) </w:t>
      </w:r>
    </w:p>
    <w:p w14:paraId="3F4CC9A9" w14:textId="77777777" w:rsidR="00EB3846" w:rsidRPr="0078339D" w:rsidRDefault="00EB3846" w:rsidP="00EB3846">
      <w:pPr>
        <w:pStyle w:val="ListParagraph"/>
        <w:numPr>
          <w:ilvl w:val="1"/>
          <w:numId w:val="3"/>
        </w:numPr>
        <w:spacing w:after="0"/>
        <w:rPr>
          <w:rFonts w:ascii="Times New Roman" w:hAnsi="Times New Roman" w:cs="Times New Roman"/>
          <w:sz w:val="24"/>
          <w:szCs w:val="24"/>
        </w:rPr>
      </w:pPr>
      <w:r w:rsidRPr="0078339D">
        <w:rPr>
          <w:rFonts w:ascii="Times New Roman" w:hAnsi="Times New Roman" w:cs="Times New Roman"/>
          <w:sz w:val="24"/>
          <w:szCs w:val="24"/>
        </w:rPr>
        <w:t xml:space="preserve">High educational aspirations </w:t>
      </w:r>
    </w:p>
    <w:p w14:paraId="7FE12112" w14:textId="77777777" w:rsidR="00EB3846" w:rsidRPr="0078339D" w:rsidRDefault="00EB3846" w:rsidP="00EB3846">
      <w:pPr>
        <w:pStyle w:val="ListParagraph"/>
        <w:numPr>
          <w:ilvl w:val="1"/>
          <w:numId w:val="3"/>
        </w:numPr>
        <w:spacing w:after="0"/>
        <w:rPr>
          <w:rFonts w:ascii="Times New Roman" w:hAnsi="Times New Roman" w:cs="Times New Roman"/>
          <w:sz w:val="24"/>
          <w:szCs w:val="24"/>
        </w:rPr>
      </w:pPr>
      <w:r w:rsidRPr="0078339D">
        <w:rPr>
          <w:rFonts w:ascii="Times New Roman" w:hAnsi="Times New Roman" w:cs="Times New Roman"/>
          <w:sz w:val="24"/>
          <w:szCs w:val="24"/>
        </w:rPr>
        <w:t xml:space="preserve">Highly developed social skills/competencies </w:t>
      </w:r>
    </w:p>
    <w:p w14:paraId="7ABEB715" w14:textId="77777777" w:rsidR="00EB3846" w:rsidRPr="0078339D" w:rsidRDefault="00EB3846" w:rsidP="00EB3846">
      <w:pPr>
        <w:pStyle w:val="ListParagraph"/>
        <w:numPr>
          <w:ilvl w:val="1"/>
          <w:numId w:val="3"/>
        </w:numPr>
        <w:spacing w:after="0"/>
        <w:rPr>
          <w:rFonts w:ascii="Times New Roman" w:hAnsi="Times New Roman" w:cs="Times New Roman"/>
          <w:sz w:val="24"/>
          <w:szCs w:val="24"/>
        </w:rPr>
      </w:pPr>
      <w:r w:rsidRPr="0078339D">
        <w:rPr>
          <w:rFonts w:ascii="Times New Roman" w:hAnsi="Times New Roman" w:cs="Times New Roman"/>
          <w:sz w:val="24"/>
          <w:szCs w:val="24"/>
        </w:rPr>
        <w:t xml:space="preserve">Religious belief </w:t>
      </w:r>
    </w:p>
    <w:p w14:paraId="0182911A" w14:textId="77777777" w:rsidR="00EB3846" w:rsidRPr="0078339D" w:rsidRDefault="00EB3846" w:rsidP="00EB3846">
      <w:pPr>
        <w:pStyle w:val="ListParagraph"/>
        <w:numPr>
          <w:ilvl w:val="0"/>
          <w:numId w:val="3"/>
        </w:numPr>
        <w:spacing w:after="0"/>
        <w:rPr>
          <w:rFonts w:ascii="Times New Roman" w:hAnsi="Times New Roman" w:cs="Times New Roman"/>
          <w:sz w:val="24"/>
          <w:szCs w:val="24"/>
        </w:rPr>
      </w:pPr>
      <w:r w:rsidRPr="0078339D">
        <w:rPr>
          <w:rFonts w:ascii="Times New Roman" w:hAnsi="Times New Roman" w:cs="Times New Roman"/>
          <w:b/>
          <w:bCs/>
          <w:sz w:val="24"/>
          <w:szCs w:val="24"/>
        </w:rPr>
        <w:t>Relationship protective factors</w:t>
      </w:r>
    </w:p>
    <w:p w14:paraId="0905384A" w14:textId="77777777" w:rsidR="00EB3846" w:rsidRPr="0078339D" w:rsidRDefault="00EB3846" w:rsidP="00EB3846">
      <w:pPr>
        <w:pStyle w:val="ListParagraph"/>
        <w:numPr>
          <w:ilvl w:val="1"/>
          <w:numId w:val="3"/>
        </w:numPr>
        <w:spacing w:after="0"/>
        <w:rPr>
          <w:rFonts w:ascii="Times New Roman" w:hAnsi="Times New Roman" w:cs="Times New Roman"/>
          <w:sz w:val="24"/>
          <w:szCs w:val="24"/>
        </w:rPr>
      </w:pPr>
      <w:r w:rsidRPr="0078339D">
        <w:rPr>
          <w:rFonts w:ascii="Times New Roman" w:hAnsi="Times New Roman" w:cs="Times New Roman"/>
          <w:sz w:val="24"/>
          <w:szCs w:val="24"/>
        </w:rPr>
        <w:t xml:space="preserve">Connectedness to family or adults outside the family </w:t>
      </w:r>
    </w:p>
    <w:p w14:paraId="284D17F2" w14:textId="77777777" w:rsidR="00EB3846" w:rsidRPr="0078339D" w:rsidRDefault="00EB3846" w:rsidP="00EB3846">
      <w:pPr>
        <w:pStyle w:val="ListParagraph"/>
        <w:numPr>
          <w:ilvl w:val="1"/>
          <w:numId w:val="3"/>
        </w:numPr>
        <w:spacing w:after="0"/>
        <w:rPr>
          <w:rFonts w:ascii="Times New Roman" w:hAnsi="Times New Roman" w:cs="Times New Roman"/>
          <w:sz w:val="24"/>
          <w:szCs w:val="24"/>
        </w:rPr>
      </w:pPr>
      <w:r w:rsidRPr="0078339D">
        <w:rPr>
          <w:rFonts w:ascii="Times New Roman" w:hAnsi="Times New Roman" w:cs="Times New Roman"/>
          <w:sz w:val="24"/>
          <w:szCs w:val="24"/>
        </w:rPr>
        <w:t xml:space="preserve">Ability to discuss problems with </w:t>
      </w:r>
      <w:proofErr w:type="gramStart"/>
      <w:r w:rsidRPr="0078339D">
        <w:rPr>
          <w:rFonts w:ascii="Times New Roman" w:hAnsi="Times New Roman" w:cs="Times New Roman"/>
          <w:sz w:val="24"/>
          <w:szCs w:val="24"/>
        </w:rPr>
        <w:t>parents</w:t>
      </w:r>
      <w:proofErr w:type="gramEnd"/>
      <w:r w:rsidRPr="0078339D">
        <w:rPr>
          <w:rFonts w:ascii="Times New Roman" w:hAnsi="Times New Roman" w:cs="Times New Roman"/>
          <w:sz w:val="24"/>
          <w:szCs w:val="24"/>
        </w:rPr>
        <w:t xml:space="preserve"> </w:t>
      </w:r>
    </w:p>
    <w:p w14:paraId="309C7293" w14:textId="77777777" w:rsidR="00EB3846" w:rsidRPr="0078339D" w:rsidRDefault="00EB3846" w:rsidP="00EB3846">
      <w:pPr>
        <w:pStyle w:val="ListParagraph"/>
        <w:numPr>
          <w:ilvl w:val="1"/>
          <w:numId w:val="3"/>
        </w:numPr>
        <w:spacing w:after="0"/>
        <w:rPr>
          <w:rFonts w:ascii="Times New Roman" w:hAnsi="Times New Roman" w:cs="Times New Roman"/>
          <w:sz w:val="24"/>
          <w:szCs w:val="24"/>
        </w:rPr>
      </w:pPr>
      <w:r w:rsidRPr="0078339D">
        <w:rPr>
          <w:rFonts w:ascii="Times New Roman" w:hAnsi="Times New Roman" w:cs="Times New Roman"/>
          <w:sz w:val="24"/>
          <w:szCs w:val="24"/>
        </w:rPr>
        <w:t xml:space="preserve">Perceived parental expectations about school performance are </w:t>
      </w:r>
      <w:proofErr w:type="gramStart"/>
      <w:r w:rsidRPr="0078339D">
        <w:rPr>
          <w:rFonts w:ascii="Times New Roman" w:hAnsi="Times New Roman" w:cs="Times New Roman"/>
          <w:sz w:val="24"/>
          <w:szCs w:val="24"/>
        </w:rPr>
        <w:t>high</w:t>
      </w:r>
      <w:proofErr w:type="gramEnd"/>
      <w:r w:rsidRPr="0078339D">
        <w:rPr>
          <w:rFonts w:ascii="Times New Roman" w:hAnsi="Times New Roman" w:cs="Times New Roman"/>
          <w:sz w:val="24"/>
          <w:szCs w:val="24"/>
        </w:rPr>
        <w:t xml:space="preserve"> </w:t>
      </w:r>
    </w:p>
    <w:p w14:paraId="7CE43073" w14:textId="77777777" w:rsidR="00EB3846" w:rsidRPr="0078339D" w:rsidRDefault="00EB3846" w:rsidP="00EB3846">
      <w:pPr>
        <w:pStyle w:val="ListParagraph"/>
        <w:numPr>
          <w:ilvl w:val="1"/>
          <w:numId w:val="3"/>
        </w:numPr>
        <w:spacing w:after="0"/>
        <w:rPr>
          <w:rFonts w:ascii="Times New Roman" w:hAnsi="Times New Roman" w:cs="Times New Roman"/>
          <w:sz w:val="24"/>
          <w:szCs w:val="24"/>
        </w:rPr>
      </w:pPr>
      <w:r w:rsidRPr="0078339D">
        <w:rPr>
          <w:rFonts w:ascii="Times New Roman" w:hAnsi="Times New Roman" w:cs="Times New Roman"/>
          <w:sz w:val="24"/>
          <w:szCs w:val="24"/>
        </w:rPr>
        <w:t xml:space="preserve">Frequent shared activities with parents </w:t>
      </w:r>
    </w:p>
    <w:p w14:paraId="5923B96E" w14:textId="77777777" w:rsidR="00EB3846" w:rsidRPr="0078339D" w:rsidRDefault="00EB3846" w:rsidP="00EB3846">
      <w:pPr>
        <w:pStyle w:val="ListParagraph"/>
        <w:numPr>
          <w:ilvl w:val="1"/>
          <w:numId w:val="3"/>
        </w:numPr>
        <w:spacing w:after="0"/>
        <w:rPr>
          <w:rFonts w:ascii="Times New Roman" w:hAnsi="Times New Roman" w:cs="Times New Roman"/>
          <w:sz w:val="24"/>
          <w:szCs w:val="24"/>
        </w:rPr>
      </w:pPr>
      <w:r w:rsidRPr="0078339D">
        <w:rPr>
          <w:rFonts w:ascii="Times New Roman" w:hAnsi="Times New Roman" w:cs="Times New Roman"/>
          <w:sz w:val="24"/>
          <w:szCs w:val="24"/>
        </w:rPr>
        <w:t xml:space="preserve">Consistent presence of parent during at least one of the following: when awakening, when arriving home from school, at evening mealtime, or when going to bed </w:t>
      </w:r>
    </w:p>
    <w:p w14:paraId="4A8D86C1" w14:textId="307DF332" w:rsidR="00EB3846" w:rsidRPr="0078339D" w:rsidRDefault="00EB3846" w:rsidP="00EB3846">
      <w:pPr>
        <w:pStyle w:val="ListParagraph"/>
        <w:numPr>
          <w:ilvl w:val="1"/>
          <w:numId w:val="3"/>
        </w:numPr>
        <w:spacing w:after="0"/>
        <w:rPr>
          <w:rFonts w:ascii="Times New Roman" w:hAnsi="Times New Roman" w:cs="Times New Roman"/>
          <w:sz w:val="24"/>
          <w:szCs w:val="24"/>
        </w:rPr>
      </w:pPr>
      <w:r w:rsidRPr="0078339D">
        <w:rPr>
          <w:rFonts w:ascii="Times New Roman" w:hAnsi="Times New Roman" w:cs="Times New Roman"/>
          <w:sz w:val="24"/>
          <w:szCs w:val="24"/>
        </w:rPr>
        <w:t xml:space="preserve">Possession of affective relationships with those at school that are strong, close, and </w:t>
      </w:r>
      <w:r w:rsidR="003E781C" w:rsidRPr="0078339D">
        <w:rPr>
          <w:rFonts w:ascii="Times New Roman" w:hAnsi="Times New Roman" w:cs="Times New Roman"/>
          <w:sz w:val="24"/>
          <w:szCs w:val="24"/>
        </w:rPr>
        <w:t>prosaically</w:t>
      </w:r>
      <w:r w:rsidRPr="0078339D">
        <w:rPr>
          <w:rFonts w:ascii="Times New Roman" w:hAnsi="Times New Roman" w:cs="Times New Roman"/>
          <w:sz w:val="24"/>
          <w:szCs w:val="24"/>
        </w:rPr>
        <w:t xml:space="preserve"> </w:t>
      </w:r>
      <w:proofErr w:type="gramStart"/>
      <w:r w:rsidRPr="0078339D">
        <w:rPr>
          <w:rFonts w:ascii="Times New Roman" w:hAnsi="Times New Roman" w:cs="Times New Roman"/>
          <w:sz w:val="24"/>
          <w:szCs w:val="24"/>
        </w:rPr>
        <w:t>oriented</w:t>
      </w:r>
      <w:proofErr w:type="gramEnd"/>
      <w:r w:rsidRPr="0078339D">
        <w:rPr>
          <w:rFonts w:ascii="Times New Roman" w:hAnsi="Times New Roman" w:cs="Times New Roman"/>
          <w:sz w:val="24"/>
          <w:szCs w:val="24"/>
        </w:rPr>
        <w:t xml:space="preserve"> </w:t>
      </w:r>
    </w:p>
    <w:p w14:paraId="32777321" w14:textId="77777777" w:rsidR="00EB3846" w:rsidRDefault="00EB3846" w:rsidP="00EB3846">
      <w:pPr>
        <w:pStyle w:val="ListParagraph"/>
        <w:numPr>
          <w:ilvl w:val="1"/>
          <w:numId w:val="3"/>
        </w:numPr>
        <w:spacing w:after="0"/>
        <w:rPr>
          <w:rFonts w:ascii="Times New Roman" w:hAnsi="Times New Roman" w:cs="Times New Roman"/>
          <w:sz w:val="24"/>
          <w:szCs w:val="24"/>
        </w:rPr>
      </w:pPr>
      <w:r w:rsidRPr="0078339D">
        <w:rPr>
          <w:rFonts w:ascii="Times New Roman" w:hAnsi="Times New Roman" w:cs="Times New Roman"/>
          <w:sz w:val="24"/>
          <w:szCs w:val="24"/>
        </w:rPr>
        <w:t xml:space="preserve">Exposure to school climates with intensive supervision, clear behavior rules, firm disciplinary methods, and engagement of parents and teachers </w:t>
      </w:r>
    </w:p>
    <w:p w14:paraId="2B888ABD" w14:textId="77777777" w:rsidR="00EB3846" w:rsidRPr="0078339D" w:rsidRDefault="00EB3846" w:rsidP="003E781C">
      <w:pPr>
        <w:pStyle w:val="ListParagraph"/>
        <w:spacing w:after="0"/>
        <w:ind w:left="1440"/>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9350"/>
      </w:tblGrid>
      <w:tr w:rsidR="00EB3846" w:rsidRPr="0078339D" w14:paraId="02EDAD24" w14:textId="77777777" w:rsidTr="215AE46A">
        <w:tc>
          <w:tcPr>
            <w:tcW w:w="9350" w:type="dxa"/>
            <w:shd w:val="clear" w:color="auto" w:fill="D9D9D9" w:themeFill="background1" w:themeFillShade="D9"/>
          </w:tcPr>
          <w:p w14:paraId="303F2EA8" w14:textId="77777777" w:rsidR="00EB3846" w:rsidRPr="0078339D" w:rsidRDefault="00EB3846" w:rsidP="0043657B">
            <w:pPr>
              <w:rPr>
                <w:rFonts w:ascii="Times New Roman" w:hAnsi="Times New Roman" w:cs="Times New Roman"/>
                <w:b/>
                <w:bCs/>
                <w:sz w:val="24"/>
                <w:szCs w:val="24"/>
              </w:rPr>
            </w:pPr>
            <w:r>
              <w:rPr>
                <w:rFonts w:ascii="Times New Roman" w:hAnsi="Times New Roman" w:cs="Times New Roman"/>
                <w:b/>
                <w:bCs/>
                <w:sz w:val="24"/>
                <w:szCs w:val="24"/>
              </w:rPr>
              <w:t>Risk and Protective Factors for Violence</w:t>
            </w:r>
          </w:p>
        </w:tc>
      </w:tr>
      <w:tr w:rsidR="00EB3846" w:rsidRPr="0078339D" w14:paraId="768C9DEC" w14:textId="77777777" w:rsidTr="215AE46A">
        <w:tc>
          <w:tcPr>
            <w:tcW w:w="9350" w:type="dxa"/>
          </w:tcPr>
          <w:p w14:paraId="7317E3D7" w14:textId="77777777" w:rsidR="00EB3846" w:rsidRPr="0078339D" w:rsidRDefault="00EB3846" w:rsidP="0043657B">
            <w:pPr>
              <w:rPr>
                <w:rFonts w:ascii="Times New Roman" w:hAnsi="Times New Roman" w:cs="Times New Roman"/>
                <w:b/>
                <w:bCs/>
                <w:sz w:val="24"/>
                <w:szCs w:val="24"/>
              </w:rPr>
            </w:pPr>
          </w:p>
        </w:tc>
      </w:tr>
      <w:tr w:rsidR="00EB3846" w:rsidRPr="0078339D" w14:paraId="324B06A4" w14:textId="77777777" w:rsidTr="215AE46A">
        <w:tc>
          <w:tcPr>
            <w:tcW w:w="9350" w:type="dxa"/>
          </w:tcPr>
          <w:p w14:paraId="0B937062" w14:textId="77777777" w:rsidR="00EB3846" w:rsidRPr="0078339D" w:rsidRDefault="00EB3846" w:rsidP="0043657B">
            <w:pPr>
              <w:rPr>
                <w:rFonts w:ascii="Times New Roman" w:hAnsi="Times New Roman" w:cs="Times New Roman"/>
                <w:b/>
                <w:bCs/>
                <w:sz w:val="24"/>
                <w:szCs w:val="24"/>
              </w:rPr>
            </w:pPr>
          </w:p>
        </w:tc>
      </w:tr>
      <w:tr w:rsidR="00EB3846" w:rsidRPr="0078339D" w14:paraId="5E1FA1BA" w14:textId="77777777" w:rsidTr="215AE46A">
        <w:tc>
          <w:tcPr>
            <w:tcW w:w="9350" w:type="dxa"/>
          </w:tcPr>
          <w:p w14:paraId="034A8D69" w14:textId="77777777" w:rsidR="00EB3846" w:rsidRPr="0078339D" w:rsidRDefault="00EB3846" w:rsidP="0043657B">
            <w:pPr>
              <w:rPr>
                <w:rFonts w:ascii="Times New Roman" w:hAnsi="Times New Roman" w:cs="Times New Roman"/>
                <w:b/>
                <w:bCs/>
                <w:sz w:val="24"/>
                <w:szCs w:val="24"/>
              </w:rPr>
            </w:pPr>
          </w:p>
        </w:tc>
      </w:tr>
      <w:tr w:rsidR="00EB3846" w:rsidRPr="0078339D" w14:paraId="64805DC6" w14:textId="77777777" w:rsidTr="215AE46A">
        <w:tc>
          <w:tcPr>
            <w:tcW w:w="9350" w:type="dxa"/>
          </w:tcPr>
          <w:p w14:paraId="7E8C3955" w14:textId="77777777" w:rsidR="00EB3846" w:rsidRPr="0078339D" w:rsidRDefault="00EB3846" w:rsidP="0043657B">
            <w:pPr>
              <w:rPr>
                <w:rFonts w:ascii="Times New Roman" w:hAnsi="Times New Roman" w:cs="Times New Roman"/>
                <w:b/>
                <w:bCs/>
                <w:sz w:val="24"/>
                <w:szCs w:val="24"/>
              </w:rPr>
            </w:pPr>
          </w:p>
        </w:tc>
      </w:tr>
      <w:tr w:rsidR="00EB3846" w:rsidRPr="0078339D" w14:paraId="5D0887FE" w14:textId="77777777" w:rsidTr="215AE46A">
        <w:tc>
          <w:tcPr>
            <w:tcW w:w="9350" w:type="dxa"/>
          </w:tcPr>
          <w:p w14:paraId="2B9A645A" w14:textId="77777777" w:rsidR="00EB3846" w:rsidRPr="0078339D" w:rsidRDefault="00EB3846" w:rsidP="0043657B">
            <w:pPr>
              <w:rPr>
                <w:rFonts w:ascii="Times New Roman" w:hAnsi="Times New Roman" w:cs="Times New Roman"/>
                <w:b/>
                <w:bCs/>
                <w:sz w:val="24"/>
                <w:szCs w:val="24"/>
              </w:rPr>
            </w:pPr>
          </w:p>
        </w:tc>
      </w:tr>
    </w:tbl>
    <w:p w14:paraId="413754A0" w14:textId="4C2D1991" w:rsidR="215AE46A" w:rsidRDefault="215AE46A" w:rsidP="215AE46A">
      <w:pPr>
        <w:spacing w:beforeAutospacing="1" w:afterAutospacing="1" w:line="240" w:lineRule="auto"/>
        <w:outlineLvl w:val="2"/>
        <w:rPr>
          <w:rFonts w:ascii="Times New Roman" w:eastAsia="Times New Roman" w:hAnsi="Times New Roman" w:cs="Times New Roman"/>
          <w:b/>
          <w:bCs/>
          <w:sz w:val="27"/>
          <w:szCs w:val="27"/>
        </w:rPr>
      </w:pPr>
    </w:p>
    <w:p w14:paraId="3EE04F95" w14:textId="77777777" w:rsidR="00845E85" w:rsidRDefault="00845E85" w:rsidP="001A028F">
      <w:pPr>
        <w:spacing w:before="100" w:beforeAutospacing="1" w:after="100" w:afterAutospacing="1" w:line="240" w:lineRule="auto"/>
        <w:outlineLvl w:val="2"/>
        <w:rPr>
          <w:rFonts w:ascii="Times New Roman" w:eastAsia="Times New Roman" w:hAnsi="Times New Roman" w:cs="Times New Roman"/>
          <w:b/>
          <w:bCs/>
          <w:sz w:val="27"/>
          <w:szCs w:val="27"/>
        </w:rPr>
      </w:pPr>
    </w:p>
    <w:p w14:paraId="3F7BFAEA" w14:textId="77777777" w:rsidR="00845E85" w:rsidRDefault="00845E85" w:rsidP="001A028F">
      <w:pPr>
        <w:spacing w:before="100" w:beforeAutospacing="1" w:after="100" w:afterAutospacing="1" w:line="240" w:lineRule="auto"/>
        <w:outlineLvl w:val="2"/>
        <w:rPr>
          <w:rFonts w:ascii="Times New Roman" w:eastAsia="Times New Roman" w:hAnsi="Times New Roman" w:cs="Times New Roman"/>
          <w:b/>
          <w:bCs/>
          <w:sz w:val="27"/>
          <w:szCs w:val="27"/>
        </w:rPr>
      </w:pPr>
    </w:p>
    <w:p w14:paraId="20FBC194" w14:textId="77777777" w:rsidR="00845E85" w:rsidRDefault="00845E85" w:rsidP="001A028F">
      <w:pPr>
        <w:spacing w:before="100" w:beforeAutospacing="1" w:after="100" w:afterAutospacing="1" w:line="240" w:lineRule="auto"/>
        <w:outlineLvl w:val="2"/>
        <w:rPr>
          <w:rFonts w:ascii="Times New Roman" w:eastAsia="Times New Roman" w:hAnsi="Times New Roman" w:cs="Times New Roman"/>
          <w:b/>
          <w:bCs/>
          <w:sz w:val="27"/>
          <w:szCs w:val="27"/>
        </w:rPr>
      </w:pPr>
    </w:p>
    <w:p w14:paraId="636927ED" w14:textId="77777777" w:rsidR="00845E85" w:rsidRDefault="00845E85" w:rsidP="001A028F">
      <w:pPr>
        <w:spacing w:before="100" w:beforeAutospacing="1" w:after="100" w:afterAutospacing="1" w:line="240" w:lineRule="auto"/>
        <w:outlineLvl w:val="2"/>
        <w:rPr>
          <w:rFonts w:ascii="Times New Roman" w:eastAsia="Times New Roman" w:hAnsi="Times New Roman" w:cs="Times New Roman"/>
          <w:b/>
          <w:bCs/>
          <w:sz w:val="27"/>
          <w:szCs w:val="27"/>
        </w:rPr>
      </w:pPr>
    </w:p>
    <w:p w14:paraId="786D6436" w14:textId="77777777" w:rsidR="00845E85" w:rsidRDefault="00845E85" w:rsidP="001A028F">
      <w:pPr>
        <w:spacing w:before="100" w:beforeAutospacing="1" w:after="100" w:afterAutospacing="1" w:line="240" w:lineRule="auto"/>
        <w:outlineLvl w:val="2"/>
        <w:rPr>
          <w:rFonts w:ascii="Times New Roman" w:eastAsia="Times New Roman" w:hAnsi="Times New Roman" w:cs="Times New Roman"/>
          <w:b/>
          <w:bCs/>
          <w:sz w:val="27"/>
          <w:szCs w:val="27"/>
        </w:rPr>
      </w:pPr>
    </w:p>
    <w:p w14:paraId="28AFA27E" w14:textId="77777777" w:rsidR="00E56977" w:rsidRDefault="00E56977" w:rsidP="001A028F">
      <w:pPr>
        <w:spacing w:before="100" w:beforeAutospacing="1" w:after="100" w:afterAutospacing="1" w:line="240" w:lineRule="auto"/>
        <w:outlineLvl w:val="2"/>
        <w:rPr>
          <w:ins w:id="1" w:author="Murphy, Lajuana" w:date="2025-03-25T10:47:00Z"/>
          <w:rFonts w:ascii="Times New Roman" w:eastAsia="Times New Roman" w:hAnsi="Times New Roman" w:cs="Times New Roman"/>
          <w:b/>
          <w:bCs/>
          <w:sz w:val="27"/>
          <w:szCs w:val="27"/>
        </w:rPr>
      </w:pPr>
    </w:p>
    <w:p w14:paraId="4A07633A" w14:textId="47C3415F" w:rsidR="001A028F" w:rsidRPr="00AC727C" w:rsidRDefault="001A028F" w:rsidP="001A028F">
      <w:pPr>
        <w:spacing w:before="100" w:beforeAutospacing="1" w:after="100" w:afterAutospacing="1" w:line="240" w:lineRule="auto"/>
        <w:outlineLvl w:val="2"/>
        <w:rPr>
          <w:rFonts w:ascii="Times New Roman" w:eastAsia="Times New Roman" w:hAnsi="Times New Roman" w:cs="Times New Roman"/>
          <w:b/>
          <w:bCs/>
          <w:sz w:val="27"/>
          <w:szCs w:val="27"/>
        </w:rPr>
      </w:pPr>
      <w:r w:rsidRPr="00AC727C">
        <w:rPr>
          <w:rFonts w:ascii="Times New Roman" w:eastAsia="Times New Roman" w:hAnsi="Times New Roman" w:cs="Times New Roman"/>
          <w:b/>
          <w:bCs/>
          <w:sz w:val="27"/>
          <w:szCs w:val="27"/>
        </w:rPr>
        <w:lastRenderedPageBreak/>
        <w:t>Staff Training Metrics</w:t>
      </w:r>
    </w:p>
    <w:p w14:paraId="1876782C" w14:textId="5C5A08AB" w:rsidR="001A028F" w:rsidRPr="0078339D" w:rsidRDefault="001A028F" w:rsidP="001A028F">
      <w:pPr>
        <w:rPr>
          <w:rFonts w:ascii="Times New Roman" w:hAnsi="Times New Roman" w:cs="Times New Roman"/>
          <w:b/>
          <w:bCs/>
          <w:sz w:val="24"/>
          <w:szCs w:val="24"/>
        </w:rPr>
      </w:pPr>
      <w:r>
        <w:rPr>
          <w:rFonts w:ascii="Times New Roman" w:hAnsi="Times New Roman" w:cs="Times New Roman"/>
          <w:b/>
          <w:bCs/>
          <w:sz w:val="24"/>
          <w:szCs w:val="24"/>
        </w:rPr>
        <w:t>If applicable, Staff Training</w:t>
      </w:r>
    </w:p>
    <w:p w14:paraId="13ECEA22" w14:textId="77777777" w:rsidR="001A028F" w:rsidRPr="0019290C" w:rsidRDefault="001A028F" w:rsidP="215AE46A">
      <w:pPr>
        <w:rPr>
          <w:rFonts w:ascii="Times New Roman" w:hAnsi="Times New Roman" w:cs="Times New Roman"/>
          <w:sz w:val="24"/>
          <w:szCs w:val="24"/>
        </w:rPr>
      </w:pPr>
      <w:r w:rsidRPr="0019290C">
        <w:rPr>
          <w:rFonts w:ascii="Times New Roman" w:hAnsi="Times New Roman" w:cs="Times New Roman"/>
          <w:sz w:val="24"/>
          <w:szCs w:val="24"/>
        </w:rPr>
        <w:t xml:space="preserve">Instructions: If your program will include training staff on either trauma-informed services and/or restorative justice, you </w:t>
      </w:r>
      <w:r w:rsidRPr="0019290C">
        <w:rPr>
          <w:rFonts w:ascii="Times New Roman" w:hAnsi="Times New Roman" w:cs="Times New Roman"/>
          <w:b/>
          <w:bCs/>
          <w:sz w:val="24"/>
          <w:szCs w:val="24"/>
        </w:rPr>
        <w:t xml:space="preserve">must </w:t>
      </w:r>
      <w:r w:rsidRPr="0019290C">
        <w:rPr>
          <w:rFonts w:ascii="Times New Roman" w:hAnsi="Times New Roman" w:cs="Times New Roman"/>
          <w:sz w:val="24"/>
          <w:szCs w:val="24"/>
        </w:rPr>
        <w:t>complete this section. Provide the type and number of trainings.</w:t>
      </w:r>
    </w:p>
    <w:p w14:paraId="384612CB" w14:textId="77777777" w:rsidR="001A028F" w:rsidRDefault="001A028F" w:rsidP="001A028F">
      <w:pPr>
        <w:rPr>
          <w:rFonts w:ascii="Times New Roman" w:hAnsi="Times New Roman" w:cs="Times New Roman"/>
          <w:i/>
          <w:iCs/>
          <w:sz w:val="24"/>
          <w:szCs w:val="24"/>
        </w:rPr>
      </w:pPr>
    </w:p>
    <w:tbl>
      <w:tblPr>
        <w:tblStyle w:val="TableGrid"/>
        <w:tblpPr w:leftFromText="180" w:rightFromText="180" w:vertAnchor="text" w:tblpY="1"/>
        <w:tblOverlap w:val="never"/>
        <w:tblW w:w="0" w:type="auto"/>
        <w:tblLook w:val="04A0" w:firstRow="1" w:lastRow="0" w:firstColumn="1" w:lastColumn="0" w:noHBand="0" w:noVBand="1"/>
      </w:tblPr>
      <w:tblGrid>
        <w:gridCol w:w="5063"/>
        <w:gridCol w:w="4287"/>
      </w:tblGrid>
      <w:tr w:rsidR="001A028F" w:rsidRPr="000921A7" w14:paraId="05E8EC4C" w14:textId="77777777" w:rsidTr="0043657B">
        <w:tc>
          <w:tcPr>
            <w:tcW w:w="5063" w:type="dxa"/>
            <w:shd w:val="clear" w:color="auto" w:fill="D9D9D9" w:themeFill="background1" w:themeFillShade="D9"/>
          </w:tcPr>
          <w:p w14:paraId="734BBEF3" w14:textId="77777777" w:rsidR="001A028F" w:rsidRPr="000921A7" w:rsidRDefault="001A028F" w:rsidP="0043657B">
            <w:pPr>
              <w:pStyle w:val="Default"/>
              <w:rPr>
                <w:rFonts w:ascii="Times New Roman" w:hAnsi="Times New Roman" w:cs="Times New Roman"/>
                <w:b/>
              </w:rPr>
            </w:pPr>
            <w:bookmarkStart w:id="2" w:name="_Hlk192756142"/>
            <w:r w:rsidRPr="000921A7">
              <w:rPr>
                <w:rFonts w:ascii="Times New Roman" w:hAnsi="Times New Roman" w:cs="Times New Roman"/>
                <w:b/>
              </w:rPr>
              <w:t xml:space="preserve">Performance </w:t>
            </w:r>
            <w:r>
              <w:rPr>
                <w:rFonts w:ascii="Times New Roman" w:hAnsi="Times New Roman" w:cs="Times New Roman"/>
                <w:b/>
              </w:rPr>
              <w:t>Metrics for Staff Trainings</w:t>
            </w:r>
          </w:p>
        </w:tc>
        <w:tc>
          <w:tcPr>
            <w:tcW w:w="4287" w:type="dxa"/>
            <w:shd w:val="clear" w:color="auto" w:fill="D9D9D9" w:themeFill="background1" w:themeFillShade="D9"/>
          </w:tcPr>
          <w:p w14:paraId="3BE972E1" w14:textId="77777777" w:rsidR="001A028F" w:rsidRPr="000921A7" w:rsidRDefault="001A028F" w:rsidP="0043657B">
            <w:pPr>
              <w:pStyle w:val="Default"/>
              <w:rPr>
                <w:rFonts w:ascii="Times New Roman" w:hAnsi="Times New Roman" w:cs="Times New Roman"/>
                <w:b/>
              </w:rPr>
            </w:pPr>
            <w:r>
              <w:rPr>
                <w:rFonts w:ascii="Times New Roman" w:hAnsi="Times New Roman" w:cs="Times New Roman"/>
                <w:b/>
              </w:rPr>
              <w:t>Frequency (Monthly, Quarterly, Annually)</w:t>
            </w:r>
          </w:p>
        </w:tc>
      </w:tr>
      <w:tr w:rsidR="001A028F" w:rsidRPr="000921A7" w14:paraId="2271DC21" w14:textId="77777777" w:rsidTr="0043657B">
        <w:tc>
          <w:tcPr>
            <w:tcW w:w="5063" w:type="dxa"/>
          </w:tcPr>
          <w:p w14:paraId="53BDC8D2" w14:textId="5C3E52BD" w:rsidR="001A028F" w:rsidRPr="000921A7" w:rsidRDefault="001A028F" w:rsidP="0043657B">
            <w:pPr>
              <w:pStyle w:val="Default"/>
              <w:rPr>
                <w:rFonts w:ascii="Times New Roman" w:hAnsi="Times New Roman" w:cs="Times New Roman"/>
              </w:rPr>
            </w:pPr>
            <w:r w:rsidRPr="00F0682E">
              <w:rPr>
                <w:rFonts w:ascii="Times New Roman" w:hAnsi="Times New Roman" w:cs="Times New Roman"/>
              </w:rPr>
              <w:t>__</w:t>
            </w:r>
            <w:proofErr w:type="gramStart"/>
            <w:r w:rsidRPr="00F0682E">
              <w:rPr>
                <w:rFonts w:ascii="Times New Roman" w:hAnsi="Times New Roman" w:cs="Times New Roman"/>
              </w:rPr>
              <w:t>_(</w:t>
            </w:r>
            <w:proofErr w:type="gramEnd"/>
            <w:r w:rsidR="0019290C" w:rsidRPr="00F0682E">
              <w:rPr>
                <w:rFonts w:ascii="Times New Roman" w:hAnsi="Times New Roman" w:cs="Times New Roman"/>
              </w:rPr>
              <w:t>_ (</w:t>
            </w:r>
            <w:r w:rsidRPr="00F0682E">
              <w:rPr>
                <w:rFonts w:ascii="Times New Roman" w:hAnsi="Times New Roman" w:cs="Times New Roman"/>
              </w:rPr>
              <w:t>#) of staff/volunteers receiving restorative justice training</w:t>
            </w:r>
          </w:p>
        </w:tc>
        <w:tc>
          <w:tcPr>
            <w:tcW w:w="4287" w:type="dxa"/>
          </w:tcPr>
          <w:p w14:paraId="32CDF662" w14:textId="77777777" w:rsidR="001A028F" w:rsidRDefault="001A028F" w:rsidP="0043657B">
            <w:pPr>
              <w:pStyle w:val="Default"/>
              <w:rPr>
                <w:rFonts w:ascii="Times New Roman" w:hAnsi="Times New Roman" w:cs="Times New Roman"/>
              </w:rPr>
            </w:pPr>
          </w:p>
        </w:tc>
      </w:tr>
      <w:tr w:rsidR="001A028F" w:rsidRPr="000921A7" w14:paraId="1B56BA31" w14:textId="77777777" w:rsidTr="0043657B">
        <w:tc>
          <w:tcPr>
            <w:tcW w:w="5063" w:type="dxa"/>
          </w:tcPr>
          <w:p w14:paraId="12BA1B0F" w14:textId="59C40608" w:rsidR="00996DEB" w:rsidRDefault="00D8677D" w:rsidP="00B17D75">
            <w:pPr>
              <w:pStyle w:val="Default"/>
              <w:numPr>
                <w:ilvl w:val="0"/>
                <w:numId w:val="11"/>
              </w:numPr>
              <w:rPr>
                <w:rFonts w:ascii="Times New Roman" w:hAnsi="Times New Roman" w:cs="Times New Roman"/>
              </w:rPr>
            </w:pPr>
            <w:r w:rsidRPr="00D8677D">
              <w:rPr>
                <w:rFonts w:ascii="Times New Roman" w:hAnsi="Times New Roman" w:cs="Times New Roman"/>
              </w:rPr>
              <w:t>Provide the total number (___) of restorative justice trainings.</w:t>
            </w:r>
            <w:r w:rsidRPr="00D8677D" w:rsidDel="00D8677D">
              <w:rPr>
                <w:rFonts w:ascii="Times New Roman" w:hAnsi="Times New Roman" w:cs="Times New Roman"/>
              </w:rPr>
              <w:t xml:space="preserve"> </w:t>
            </w:r>
            <w:r w:rsidR="00996DEB">
              <w:rPr>
                <w:rFonts w:ascii="Times New Roman" w:hAnsi="Times New Roman" w:cs="Times New Roman"/>
              </w:rPr>
              <w:t xml:space="preserve"># of trainings </w:t>
            </w:r>
            <w:r w:rsidR="00390FCC">
              <w:rPr>
                <w:rFonts w:ascii="Times New Roman" w:hAnsi="Times New Roman" w:cs="Times New Roman"/>
              </w:rPr>
              <w:t xml:space="preserve">staff attended </w:t>
            </w:r>
            <w:r w:rsidR="00651042">
              <w:rPr>
                <w:rFonts w:ascii="Times New Roman" w:hAnsi="Times New Roman" w:cs="Times New Roman"/>
              </w:rPr>
              <w:t>within</w:t>
            </w:r>
            <w:r w:rsidR="00390FCC">
              <w:rPr>
                <w:rFonts w:ascii="Times New Roman" w:hAnsi="Times New Roman" w:cs="Times New Roman"/>
              </w:rPr>
              <w:t xml:space="preserve"> </w:t>
            </w:r>
            <w:r w:rsidR="00996DEB">
              <w:rPr>
                <w:rFonts w:ascii="Times New Roman" w:hAnsi="Times New Roman" w:cs="Times New Roman"/>
              </w:rPr>
              <w:t>the agency</w:t>
            </w:r>
          </w:p>
          <w:p w14:paraId="05169F41" w14:textId="4D722DF8" w:rsidR="001A028F" w:rsidRDefault="00CE6BB7" w:rsidP="00B17D75">
            <w:pPr>
              <w:pStyle w:val="Default"/>
              <w:numPr>
                <w:ilvl w:val="0"/>
                <w:numId w:val="11"/>
              </w:numPr>
              <w:rPr>
                <w:rFonts w:ascii="Times New Roman" w:hAnsi="Times New Roman" w:cs="Times New Roman"/>
              </w:rPr>
            </w:pPr>
            <w:r>
              <w:rPr>
                <w:rFonts w:ascii="Times New Roman" w:hAnsi="Times New Roman" w:cs="Times New Roman"/>
              </w:rPr>
              <w:t xml:space="preserve"># </w:t>
            </w:r>
            <w:r w:rsidR="00B17D75">
              <w:rPr>
                <w:rFonts w:ascii="Times New Roman" w:hAnsi="Times New Roman" w:cs="Times New Roman"/>
              </w:rPr>
              <w:t xml:space="preserve">of trainings staff attended </w:t>
            </w:r>
            <w:r w:rsidR="00390FCC">
              <w:rPr>
                <w:rFonts w:ascii="Times New Roman" w:hAnsi="Times New Roman" w:cs="Times New Roman"/>
              </w:rPr>
              <w:t>outside the agency</w:t>
            </w:r>
          </w:p>
        </w:tc>
        <w:tc>
          <w:tcPr>
            <w:tcW w:w="4287" w:type="dxa"/>
          </w:tcPr>
          <w:p w14:paraId="4FE83C1B" w14:textId="77777777" w:rsidR="001A028F" w:rsidRDefault="001A028F" w:rsidP="0043657B">
            <w:pPr>
              <w:pStyle w:val="Default"/>
              <w:rPr>
                <w:rFonts w:ascii="Times New Roman" w:hAnsi="Times New Roman" w:cs="Times New Roman"/>
              </w:rPr>
            </w:pPr>
          </w:p>
        </w:tc>
      </w:tr>
      <w:tr w:rsidR="001A028F" w:rsidRPr="000921A7" w14:paraId="3BB71AD2" w14:textId="77777777" w:rsidTr="0043657B">
        <w:tc>
          <w:tcPr>
            <w:tcW w:w="5063" w:type="dxa"/>
          </w:tcPr>
          <w:p w14:paraId="2ED9FB55" w14:textId="77777777" w:rsidR="001A028F" w:rsidRDefault="001A028F" w:rsidP="0043657B">
            <w:pPr>
              <w:pStyle w:val="Default"/>
              <w:rPr>
                <w:rFonts w:ascii="Times New Roman" w:hAnsi="Times New Roman" w:cs="Times New Roman"/>
              </w:rPr>
            </w:pPr>
            <w:r w:rsidRPr="000F5D77">
              <w:rPr>
                <w:rFonts w:ascii="Times New Roman" w:hAnsi="Times New Roman" w:cs="Times New Roman"/>
              </w:rPr>
              <w:t>List types/topics of restorative justice trainings below (e.g., victim-offender dialogues, peacemaking circles, family group conferencing):</w:t>
            </w:r>
          </w:p>
        </w:tc>
        <w:tc>
          <w:tcPr>
            <w:tcW w:w="4287" w:type="dxa"/>
          </w:tcPr>
          <w:p w14:paraId="7B8BC2A4" w14:textId="77777777" w:rsidR="001A028F" w:rsidRDefault="001A028F" w:rsidP="0043657B">
            <w:pPr>
              <w:pStyle w:val="Default"/>
              <w:rPr>
                <w:rFonts w:ascii="Times New Roman" w:hAnsi="Times New Roman" w:cs="Times New Roman"/>
              </w:rPr>
            </w:pPr>
          </w:p>
        </w:tc>
      </w:tr>
      <w:tr w:rsidR="001A028F" w:rsidRPr="000921A7" w14:paraId="6B81ADAD" w14:textId="77777777" w:rsidTr="0043657B">
        <w:tc>
          <w:tcPr>
            <w:tcW w:w="5063" w:type="dxa"/>
          </w:tcPr>
          <w:p w14:paraId="7A8CACE6" w14:textId="77777777" w:rsidR="001A028F" w:rsidRDefault="001A028F" w:rsidP="0043657B">
            <w:pPr>
              <w:pStyle w:val="Default"/>
              <w:rPr>
                <w:rFonts w:ascii="Times New Roman" w:hAnsi="Times New Roman" w:cs="Times New Roman"/>
              </w:rPr>
            </w:pPr>
            <w:r w:rsidRPr="00F0682E">
              <w:rPr>
                <w:rFonts w:ascii="Times New Roman" w:hAnsi="Times New Roman" w:cs="Times New Roman"/>
              </w:rPr>
              <w:t>Provide ___ (#) trauma-informed trainings</w:t>
            </w:r>
          </w:p>
        </w:tc>
        <w:tc>
          <w:tcPr>
            <w:tcW w:w="4287" w:type="dxa"/>
          </w:tcPr>
          <w:p w14:paraId="01D1DFC1" w14:textId="77777777" w:rsidR="001A028F" w:rsidRDefault="001A028F" w:rsidP="0043657B">
            <w:pPr>
              <w:pStyle w:val="Default"/>
              <w:rPr>
                <w:rFonts w:ascii="Times New Roman" w:hAnsi="Times New Roman" w:cs="Times New Roman"/>
              </w:rPr>
            </w:pPr>
          </w:p>
        </w:tc>
      </w:tr>
      <w:tr w:rsidR="001A028F" w:rsidRPr="000921A7" w14:paraId="38C416BA" w14:textId="77777777" w:rsidTr="0043657B">
        <w:tc>
          <w:tcPr>
            <w:tcW w:w="5063" w:type="dxa"/>
          </w:tcPr>
          <w:p w14:paraId="68F0B963" w14:textId="77777777" w:rsidR="001A028F" w:rsidRDefault="001A028F" w:rsidP="0043657B">
            <w:pPr>
              <w:pStyle w:val="Default"/>
              <w:rPr>
                <w:rFonts w:ascii="Times New Roman" w:hAnsi="Times New Roman" w:cs="Times New Roman"/>
              </w:rPr>
            </w:pPr>
            <w:r>
              <w:rPr>
                <w:rFonts w:ascii="Times New Roman" w:hAnsi="Times New Roman" w:cs="Times New Roman"/>
              </w:rPr>
              <w:t>___ (#) of staff/volunteers receiving trauma-informed training</w:t>
            </w:r>
          </w:p>
        </w:tc>
        <w:tc>
          <w:tcPr>
            <w:tcW w:w="4287" w:type="dxa"/>
          </w:tcPr>
          <w:p w14:paraId="7604FF53" w14:textId="77777777" w:rsidR="001A028F" w:rsidRDefault="001A028F" w:rsidP="0043657B">
            <w:pPr>
              <w:pStyle w:val="Default"/>
              <w:rPr>
                <w:rFonts w:ascii="Times New Roman" w:hAnsi="Times New Roman" w:cs="Times New Roman"/>
              </w:rPr>
            </w:pPr>
          </w:p>
        </w:tc>
      </w:tr>
      <w:tr w:rsidR="001A028F" w:rsidRPr="000921A7" w14:paraId="76403E68" w14:textId="77777777" w:rsidTr="0043657B">
        <w:trPr>
          <w:trHeight w:val="116"/>
        </w:trPr>
        <w:tc>
          <w:tcPr>
            <w:tcW w:w="5063" w:type="dxa"/>
          </w:tcPr>
          <w:p w14:paraId="27579499" w14:textId="77777777" w:rsidR="001A028F" w:rsidRDefault="001A028F" w:rsidP="0043657B">
            <w:pPr>
              <w:pStyle w:val="Default"/>
              <w:rPr>
                <w:rFonts w:ascii="Times New Roman" w:hAnsi="Times New Roman" w:cs="Times New Roman"/>
              </w:rPr>
            </w:pPr>
            <w:r w:rsidRPr="001640D4">
              <w:rPr>
                <w:rFonts w:ascii="Times New Roman" w:hAnsi="Times New Roman" w:cs="Times New Roman"/>
              </w:rPr>
              <w:t>List types</w:t>
            </w:r>
            <w:r>
              <w:rPr>
                <w:rFonts w:ascii="Times New Roman" w:hAnsi="Times New Roman" w:cs="Times New Roman"/>
              </w:rPr>
              <w:t>/topics</w:t>
            </w:r>
            <w:r w:rsidRPr="001640D4">
              <w:rPr>
                <w:rFonts w:ascii="Times New Roman" w:hAnsi="Times New Roman" w:cs="Times New Roman"/>
              </w:rPr>
              <w:t xml:space="preserve"> of trauma</w:t>
            </w:r>
            <w:r>
              <w:rPr>
                <w:rFonts w:ascii="Times New Roman" w:hAnsi="Times New Roman" w:cs="Times New Roman"/>
              </w:rPr>
              <w:t>-</w:t>
            </w:r>
            <w:r w:rsidRPr="001640D4">
              <w:rPr>
                <w:rFonts w:ascii="Times New Roman" w:hAnsi="Times New Roman" w:cs="Times New Roman"/>
              </w:rPr>
              <w:t xml:space="preserve">informed support </w:t>
            </w:r>
            <w:r>
              <w:rPr>
                <w:rFonts w:ascii="Times New Roman" w:hAnsi="Times New Roman" w:cs="Times New Roman"/>
              </w:rPr>
              <w:t>received below:</w:t>
            </w:r>
          </w:p>
          <w:p w14:paraId="65EC770A" w14:textId="77777777" w:rsidR="001A028F" w:rsidRDefault="001A028F" w:rsidP="001A028F">
            <w:pPr>
              <w:pStyle w:val="Default"/>
              <w:numPr>
                <w:ilvl w:val="0"/>
                <w:numId w:val="2"/>
              </w:numPr>
              <w:rPr>
                <w:rFonts w:ascii="Times New Roman" w:hAnsi="Times New Roman" w:cs="Times New Roman"/>
              </w:rPr>
            </w:pPr>
          </w:p>
        </w:tc>
        <w:tc>
          <w:tcPr>
            <w:tcW w:w="4287" w:type="dxa"/>
          </w:tcPr>
          <w:p w14:paraId="3B9FA315" w14:textId="77777777" w:rsidR="001A028F" w:rsidRPr="001640D4" w:rsidRDefault="001A028F" w:rsidP="0043657B">
            <w:pPr>
              <w:pStyle w:val="Default"/>
              <w:rPr>
                <w:rFonts w:ascii="Times New Roman" w:hAnsi="Times New Roman" w:cs="Times New Roman"/>
              </w:rPr>
            </w:pPr>
          </w:p>
        </w:tc>
      </w:tr>
      <w:tr w:rsidR="001A028F" w:rsidRPr="000921A7" w14:paraId="327D4170" w14:textId="77777777" w:rsidTr="0043657B">
        <w:tc>
          <w:tcPr>
            <w:tcW w:w="5063" w:type="dxa"/>
          </w:tcPr>
          <w:p w14:paraId="19A71D8F" w14:textId="77777777" w:rsidR="001A028F" w:rsidRPr="001640D4" w:rsidRDefault="001A028F" w:rsidP="0043657B">
            <w:pPr>
              <w:pStyle w:val="Default"/>
              <w:rPr>
                <w:rFonts w:ascii="Times New Roman" w:hAnsi="Times New Roman" w:cs="Times New Roman"/>
              </w:rPr>
            </w:pPr>
          </w:p>
        </w:tc>
        <w:tc>
          <w:tcPr>
            <w:tcW w:w="4287" w:type="dxa"/>
          </w:tcPr>
          <w:p w14:paraId="3B25C181" w14:textId="77777777" w:rsidR="001A028F" w:rsidRPr="001640D4" w:rsidRDefault="001A028F" w:rsidP="0043657B">
            <w:pPr>
              <w:pStyle w:val="Default"/>
              <w:rPr>
                <w:rFonts w:ascii="Times New Roman" w:hAnsi="Times New Roman" w:cs="Times New Roman"/>
              </w:rPr>
            </w:pPr>
          </w:p>
        </w:tc>
      </w:tr>
    </w:tbl>
    <w:bookmarkEnd w:id="2"/>
    <w:p w14:paraId="0A443BC9" w14:textId="77777777" w:rsidR="001A028F" w:rsidRPr="00AC727C" w:rsidRDefault="00000000" w:rsidP="001A028F">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pict w14:anchorId="34F22F25">
          <v:rect id="_x0000_i1025" style="width:0;height:1.5pt" o:hralign="center" o:hrstd="t" o:hr="t" fillcolor="#a0a0a0" stroked="f"/>
        </w:pict>
      </w:r>
    </w:p>
    <w:p w14:paraId="76B6362E" w14:textId="388313CB" w:rsidR="001A028F" w:rsidRPr="00AC727C" w:rsidRDefault="001A028F" w:rsidP="001A028F">
      <w:pPr>
        <w:spacing w:before="100" w:beforeAutospacing="1" w:after="100" w:afterAutospacing="1" w:line="240" w:lineRule="auto"/>
        <w:rPr>
          <w:rFonts w:ascii="Times New Roman" w:eastAsia="Times New Roman" w:hAnsi="Times New Roman" w:cs="Times New Roman"/>
          <w:sz w:val="24"/>
          <w:szCs w:val="24"/>
        </w:rPr>
      </w:pPr>
      <w:r w:rsidRPr="00AC727C">
        <w:rPr>
          <w:rFonts w:ascii="Times New Roman" w:eastAsia="Times New Roman" w:hAnsi="Times New Roman" w:cs="Times New Roman"/>
          <w:b/>
          <w:bCs/>
          <w:sz w:val="24"/>
          <w:szCs w:val="24"/>
        </w:rPr>
        <w:t>Notes for Applicants:</w:t>
      </w:r>
    </w:p>
    <w:p w14:paraId="47496A56" w14:textId="77777777" w:rsidR="001A028F" w:rsidRPr="00AC727C" w:rsidRDefault="001A028F" w:rsidP="001A028F">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AC727C">
        <w:rPr>
          <w:rFonts w:ascii="Times New Roman" w:eastAsia="Times New Roman" w:hAnsi="Times New Roman" w:cs="Times New Roman"/>
          <w:sz w:val="24"/>
          <w:szCs w:val="24"/>
        </w:rPr>
        <w:t>Ensure that selected metrics are measurable, achievable, and align with your proposed activities.</w:t>
      </w:r>
    </w:p>
    <w:p w14:paraId="6681472C" w14:textId="77777777" w:rsidR="001A028F" w:rsidRPr="00AC727C" w:rsidRDefault="001A028F" w:rsidP="001A028F">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AC727C">
        <w:rPr>
          <w:rFonts w:ascii="Times New Roman" w:eastAsia="Times New Roman" w:hAnsi="Times New Roman" w:cs="Times New Roman"/>
          <w:sz w:val="24"/>
          <w:szCs w:val="24"/>
        </w:rPr>
        <w:t>Outcome-based metrics should reflect changes in participant behavior, knowledge, or circumstances.</w:t>
      </w:r>
    </w:p>
    <w:p w14:paraId="332E0AA7" w14:textId="46A9770A" w:rsidR="001A028F" w:rsidRDefault="001A028F" w:rsidP="001918D2">
      <w:pPr>
        <w:pStyle w:val="ListParagraph"/>
        <w:numPr>
          <w:ilvl w:val="0"/>
          <w:numId w:val="1"/>
        </w:numPr>
      </w:pPr>
      <w:r w:rsidRPr="001918D2">
        <w:rPr>
          <w:rFonts w:ascii="Times New Roman" w:eastAsia="Times New Roman" w:hAnsi="Times New Roman" w:cs="Times New Roman"/>
          <w:sz w:val="24"/>
          <w:szCs w:val="24"/>
        </w:rPr>
        <w:t xml:space="preserve">Avoid selecting too many metrics—focus on quality and alignment with program </w:t>
      </w:r>
      <w:r w:rsidR="00637948" w:rsidRPr="001918D2">
        <w:rPr>
          <w:rFonts w:ascii="Times New Roman" w:eastAsia="Times New Roman" w:hAnsi="Times New Roman" w:cs="Times New Roman"/>
          <w:sz w:val="24"/>
          <w:szCs w:val="24"/>
        </w:rPr>
        <w:t>goals.</w:t>
      </w:r>
    </w:p>
    <w:sectPr w:rsidR="001A028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2E2BE3"/>
    <w:multiLevelType w:val="multilevel"/>
    <w:tmpl w:val="C8ECC00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6E05305"/>
    <w:multiLevelType w:val="multilevel"/>
    <w:tmpl w:val="41FA7D4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81377B6"/>
    <w:multiLevelType w:val="multilevel"/>
    <w:tmpl w:val="B35C5C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0D57773"/>
    <w:multiLevelType w:val="hybridMultilevel"/>
    <w:tmpl w:val="404E47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8580DD6"/>
    <w:multiLevelType w:val="multilevel"/>
    <w:tmpl w:val="194A8A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297317B"/>
    <w:multiLevelType w:val="hybridMultilevel"/>
    <w:tmpl w:val="CE9CDD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2AD03EC"/>
    <w:multiLevelType w:val="multilevel"/>
    <w:tmpl w:val="48AC78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B436199"/>
    <w:multiLevelType w:val="multilevel"/>
    <w:tmpl w:val="E2EC26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C3875A2"/>
    <w:multiLevelType w:val="hybridMultilevel"/>
    <w:tmpl w:val="96A8442C"/>
    <w:lvl w:ilvl="0" w:tplc="BB1E0E6C">
      <w:start w:val="1"/>
      <w:numFmt w:val="bullet"/>
      <w:lvlText w:val=""/>
      <w:lvlJc w:val="left"/>
      <w:pPr>
        <w:ind w:left="720" w:hanging="360"/>
      </w:pPr>
      <w:rPr>
        <w:rFonts w:ascii="Symbol" w:hAnsi="Symbol" w:hint="default"/>
      </w:rPr>
    </w:lvl>
    <w:lvl w:ilvl="1" w:tplc="A7AC0FB6">
      <w:start w:val="1"/>
      <w:numFmt w:val="bullet"/>
      <w:lvlText w:val="o"/>
      <w:lvlJc w:val="left"/>
      <w:pPr>
        <w:ind w:left="1440" w:hanging="360"/>
      </w:pPr>
      <w:rPr>
        <w:rFonts w:ascii="Courier New" w:hAnsi="Courier New" w:hint="default"/>
      </w:rPr>
    </w:lvl>
    <w:lvl w:ilvl="2" w:tplc="F894E268">
      <w:start w:val="1"/>
      <w:numFmt w:val="bullet"/>
      <w:lvlText w:val=""/>
      <w:lvlJc w:val="left"/>
      <w:pPr>
        <w:ind w:left="2160" w:hanging="360"/>
      </w:pPr>
      <w:rPr>
        <w:rFonts w:ascii="Wingdings" w:hAnsi="Wingdings" w:hint="default"/>
      </w:rPr>
    </w:lvl>
    <w:lvl w:ilvl="3" w:tplc="4114022C">
      <w:start w:val="1"/>
      <w:numFmt w:val="bullet"/>
      <w:lvlText w:val=""/>
      <w:lvlJc w:val="left"/>
      <w:pPr>
        <w:ind w:left="2880" w:hanging="360"/>
      </w:pPr>
      <w:rPr>
        <w:rFonts w:ascii="Symbol" w:hAnsi="Symbol" w:hint="default"/>
      </w:rPr>
    </w:lvl>
    <w:lvl w:ilvl="4" w:tplc="9AD46602">
      <w:start w:val="1"/>
      <w:numFmt w:val="bullet"/>
      <w:lvlText w:val="o"/>
      <w:lvlJc w:val="left"/>
      <w:pPr>
        <w:ind w:left="3600" w:hanging="360"/>
      </w:pPr>
      <w:rPr>
        <w:rFonts w:ascii="Courier New" w:hAnsi="Courier New" w:hint="default"/>
      </w:rPr>
    </w:lvl>
    <w:lvl w:ilvl="5" w:tplc="BF48B4A8">
      <w:start w:val="1"/>
      <w:numFmt w:val="bullet"/>
      <w:lvlText w:val=""/>
      <w:lvlJc w:val="left"/>
      <w:pPr>
        <w:ind w:left="4320" w:hanging="360"/>
      </w:pPr>
      <w:rPr>
        <w:rFonts w:ascii="Wingdings" w:hAnsi="Wingdings" w:hint="default"/>
      </w:rPr>
    </w:lvl>
    <w:lvl w:ilvl="6" w:tplc="14E4BF46">
      <w:start w:val="1"/>
      <w:numFmt w:val="bullet"/>
      <w:lvlText w:val=""/>
      <w:lvlJc w:val="left"/>
      <w:pPr>
        <w:ind w:left="5040" w:hanging="360"/>
      </w:pPr>
      <w:rPr>
        <w:rFonts w:ascii="Symbol" w:hAnsi="Symbol" w:hint="default"/>
      </w:rPr>
    </w:lvl>
    <w:lvl w:ilvl="7" w:tplc="5E8CBB92">
      <w:start w:val="1"/>
      <w:numFmt w:val="bullet"/>
      <w:lvlText w:val="o"/>
      <w:lvlJc w:val="left"/>
      <w:pPr>
        <w:ind w:left="5760" w:hanging="360"/>
      </w:pPr>
      <w:rPr>
        <w:rFonts w:ascii="Courier New" w:hAnsi="Courier New" w:hint="default"/>
      </w:rPr>
    </w:lvl>
    <w:lvl w:ilvl="8" w:tplc="82C89432">
      <w:start w:val="1"/>
      <w:numFmt w:val="bullet"/>
      <w:lvlText w:val=""/>
      <w:lvlJc w:val="left"/>
      <w:pPr>
        <w:ind w:left="6480" w:hanging="360"/>
      </w:pPr>
      <w:rPr>
        <w:rFonts w:ascii="Wingdings" w:hAnsi="Wingdings" w:hint="default"/>
      </w:rPr>
    </w:lvl>
  </w:abstractNum>
  <w:abstractNum w:abstractNumId="9" w15:restartNumberingAfterBreak="0">
    <w:nsid w:val="63F15DA3"/>
    <w:multiLevelType w:val="multilevel"/>
    <w:tmpl w:val="21F05B8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4BA6616"/>
    <w:multiLevelType w:val="multilevel"/>
    <w:tmpl w:val="5644BF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779878709">
    <w:abstractNumId w:val="6"/>
  </w:num>
  <w:num w:numId="2" w16cid:durableId="1841307741">
    <w:abstractNumId w:val="5"/>
  </w:num>
  <w:num w:numId="3" w16cid:durableId="269246291">
    <w:abstractNumId w:val="8"/>
  </w:num>
  <w:num w:numId="4" w16cid:durableId="381104549">
    <w:abstractNumId w:val="10"/>
  </w:num>
  <w:num w:numId="5" w16cid:durableId="117768476">
    <w:abstractNumId w:val="4"/>
  </w:num>
  <w:num w:numId="6" w16cid:durableId="913780184">
    <w:abstractNumId w:val="7"/>
  </w:num>
  <w:num w:numId="7" w16cid:durableId="1362586901">
    <w:abstractNumId w:val="2"/>
  </w:num>
  <w:num w:numId="8" w16cid:durableId="356463846">
    <w:abstractNumId w:val="0"/>
  </w:num>
  <w:num w:numId="9" w16cid:durableId="404690456">
    <w:abstractNumId w:val="9"/>
  </w:num>
  <w:num w:numId="10" w16cid:durableId="1548033997">
    <w:abstractNumId w:val="1"/>
  </w:num>
  <w:num w:numId="11" w16cid:durableId="1264534223">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urphy, Lajuana">
    <w15:presenceInfo w15:providerId="AD" w15:userId="S::Lajuana.Murphy@illinois.gov::bd7934e6-5ce7-44c7-b8ca-21a44eb7dac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028F"/>
    <w:rsid w:val="0008068F"/>
    <w:rsid w:val="00092E74"/>
    <w:rsid w:val="000B6CDE"/>
    <w:rsid w:val="000C36E0"/>
    <w:rsid w:val="00133EC5"/>
    <w:rsid w:val="001918D2"/>
    <w:rsid w:val="0019290C"/>
    <w:rsid w:val="001A028F"/>
    <w:rsid w:val="00262896"/>
    <w:rsid w:val="002C734B"/>
    <w:rsid w:val="00383BBE"/>
    <w:rsid w:val="00390FCC"/>
    <w:rsid w:val="003E781C"/>
    <w:rsid w:val="00471051"/>
    <w:rsid w:val="0049486A"/>
    <w:rsid w:val="005615B7"/>
    <w:rsid w:val="005A1F7D"/>
    <w:rsid w:val="005A7B67"/>
    <w:rsid w:val="005B680B"/>
    <w:rsid w:val="00637948"/>
    <w:rsid w:val="00651042"/>
    <w:rsid w:val="006F4718"/>
    <w:rsid w:val="00704E62"/>
    <w:rsid w:val="007137EB"/>
    <w:rsid w:val="00772133"/>
    <w:rsid w:val="007B15DF"/>
    <w:rsid w:val="00804826"/>
    <w:rsid w:val="0082199A"/>
    <w:rsid w:val="00845E85"/>
    <w:rsid w:val="00864632"/>
    <w:rsid w:val="008E3EEF"/>
    <w:rsid w:val="0092369B"/>
    <w:rsid w:val="00930B13"/>
    <w:rsid w:val="0093699C"/>
    <w:rsid w:val="00966196"/>
    <w:rsid w:val="0097491B"/>
    <w:rsid w:val="00985327"/>
    <w:rsid w:val="00996DEB"/>
    <w:rsid w:val="00A53349"/>
    <w:rsid w:val="00A751B5"/>
    <w:rsid w:val="00B05E83"/>
    <w:rsid w:val="00B17D75"/>
    <w:rsid w:val="00B80928"/>
    <w:rsid w:val="00B843E1"/>
    <w:rsid w:val="00C371DC"/>
    <w:rsid w:val="00C77402"/>
    <w:rsid w:val="00CE6BB7"/>
    <w:rsid w:val="00CF1E9C"/>
    <w:rsid w:val="00CF41D8"/>
    <w:rsid w:val="00D8677D"/>
    <w:rsid w:val="00DE1CF4"/>
    <w:rsid w:val="00DF56F8"/>
    <w:rsid w:val="00E3270D"/>
    <w:rsid w:val="00E56977"/>
    <w:rsid w:val="00EB3846"/>
    <w:rsid w:val="00EE6F53"/>
    <w:rsid w:val="00EF63F0"/>
    <w:rsid w:val="00F1250D"/>
    <w:rsid w:val="00F3026F"/>
    <w:rsid w:val="00F34A96"/>
    <w:rsid w:val="11B39B25"/>
    <w:rsid w:val="215AE46A"/>
    <w:rsid w:val="2B644FAB"/>
    <w:rsid w:val="39DB34EE"/>
    <w:rsid w:val="41384713"/>
    <w:rsid w:val="44971F2A"/>
    <w:rsid w:val="638F018D"/>
    <w:rsid w:val="64A2EA8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1B4FE5"/>
  <w15:chartTrackingRefBased/>
  <w15:docId w15:val="{D9E59B66-BFA6-4FF1-9946-6095577A56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A028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1A02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1A028F"/>
    <w:rPr>
      <w:sz w:val="16"/>
      <w:szCs w:val="16"/>
    </w:rPr>
  </w:style>
  <w:style w:type="paragraph" w:styleId="CommentText">
    <w:name w:val="annotation text"/>
    <w:basedOn w:val="Normal"/>
    <w:link w:val="CommentTextChar"/>
    <w:uiPriority w:val="99"/>
    <w:unhideWhenUsed/>
    <w:rsid w:val="001A028F"/>
    <w:pPr>
      <w:spacing w:line="240" w:lineRule="auto"/>
    </w:pPr>
    <w:rPr>
      <w:sz w:val="20"/>
      <w:szCs w:val="20"/>
    </w:rPr>
  </w:style>
  <w:style w:type="character" w:customStyle="1" w:styleId="CommentTextChar">
    <w:name w:val="Comment Text Char"/>
    <w:basedOn w:val="DefaultParagraphFont"/>
    <w:link w:val="CommentText"/>
    <w:uiPriority w:val="99"/>
    <w:rsid w:val="001A028F"/>
    <w:rPr>
      <w:sz w:val="20"/>
      <w:szCs w:val="20"/>
    </w:rPr>
  </w:style>
  <w:style w:type="paragraph" w:customStyle="1" w:styleId="Default">
    <w:name w:val="Default"/>
    <w:rsid w:val="001A028F"/>
    <w:pPr>
      <w:autoSpaceDE w:val="0"/>
      <w:autoSpaceDN w:val="0"/>
      <w:adjustRightInd w:val="0"/>
      <w:spacing w:after="0" w:line="240" w:lineRule="auto"/>
    </w:pPr>
    <w:rPr>
      <w:rFonts w:ascii="Arial" w:eastAsia="Times New Roman" w:hAnsi="Arial" w:cs="Arial"/>
      <w:color w:val="000000"/>
      <w:sz w:val="24"/>
      <w:szCs w:val="24"/>
    </w:rPr>
  </w:style>
  <w:style w:type="paragraph" w:styleId="ListParagraph">
    <w:name w:val="List Paragraph"/>
    <w:basedOn w:val="Normal"/>
    <w:uiPriority w:val="34"/>
    <w:qFormat/>
    <w:rsid w:val="00EB3846"/>
    <w:pPr>
      <w:ind w:left="720"/>
      <w:contextualSpacing/>
    </w:pPr>
  </w:style>
  <w:style w:type="paragraph" w:styleId="Revision">
    <w:name w:val="Revision"/>
    <w:hidden/>
    <w:uiPriority w:val="99"/>
    <w:semiHidden/>
    <w:rsid w:val="0077213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BB1AAD-69B4-4BCF-A1D2-FDEC0655D6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1317</Words>
  <Characters>7511</Characters>
  <Application>Microsoft Office Word</Application>
  <DocSecurity>0</DocSecurity>
  <Lines>62</Lines>
  <Paragraphs>17</Paragraphs>
  <ScaleCrop>false</ScaleCrop>
  <Company/>
  <LinksUpToDate>false</LinksUpToDate>
  <CharactersWithSpaces>8811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Murphy, Lajuana</dc:creator>
  <cp:keywords/>
  <dc:description/>
  <cp:lastModifiedBy>Murphy, Lajuana</cp:lastModifiedBy>
  <cp:revision>2</cp:revision>
  <dcterms:created xsi:type="dcterms:W3CDTF">2025-04-22T13:52:00Z</dcterms:created>
  <dcterms:modified xsi:type="dcterms:W3CDTF">2025-04-22T13:52:00Z</dcterms:modified>
</cp:coreProperties>
</file>